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3BB1A8B" w:rsidR="00642EFE" w:rsidRPr="00F566BF" w:rsidRDefault="00A6772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16D71054" w:rsidR="0091042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44359">
        <w:rPr>
          <w:rFonts w:ascii="GHEA Grapalat" w:hAnsi="GHEA Grapalat"/>
          <w:i w:val="0"/>
          <w:lang w:val="hy-AM"/>
        </w:rPr>
        <w:t>2</w:t>
      </w:r>
      <w:r w:rsidR="000E2020">
        <w:rPr>
          <w:rFonts w:ascii="GHEA Grapalat" w:hAnsi="GHEA Grapalat"/>
          <w:i w:val="0"/>
          <w:lang w:val="hy-AM"/>
        </w:rPr>
        <w:t>4</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0E2020">
        <w:rPr>
          <w:rFonts w:ascii="GHEA Grapalat" w:hAnsi="GHEA Grapalat"/>
          <w:i w:val="0"/>
          <w:lang w:val="hy-AM"/>
        </w:rPr>
        <w:t>հունվարի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00103C">
        <w:rPr>
          <w:rFonts w:ascii="GHEA Grapalat" w:hAnsi="GHEA Grapalat"/>
          <w:i w:val="0"/>
          <w:lang w:val="af-ZA"/>
        </w:rPr>
        <w:t>25</w:t>
      </w:r>
      <w:r w:rsidR="0000103C">
        <w:rPr>
          <w:rFonts w:ascii="GHEA Grapalat" w:hAnsi="GHEA Grapalat"/>
          <w:i w:val="0"/>
          <w:lang w:val="hy-AM"/>
        </w:rPr>
        <w:t>»</w:t>
      </w:r>
      <w:r w:rsidRPr="00F566BF">
        <w:rPr>
          <w:rFonts w:ascii="GHEA Grapalat" w:hAnsi="GHEA Grapalat"/>
          <w:i w:val="0"/>
          <w:lang w:val="af-ZA"/>
        </w:rPr>
        <w:t xml:space="preserve"> </w:t>
      </w:r>
      <w:r w:rsidR="00A76C15" w:rsidRPr="00F566BF">
        <w:rPr>
          <w:rFonts w:ascii="GHEA Grapalat" w:hAnsi="GHEA Grapalat"/>
          <w:i w:val="0"/>
          <w:lang w:val="af-ZA"/>
        </w:rPr>
        <w:t>«</w:t>
      </w:r>
      <w:r w:rsidR="00A10743">
        <w:rPr>
          <w:rFonts w:ascii="GHEA Grapalat" w:hAnsi="GHEA Grapalat"/>
          <w:i w:val="0"/>
          <w:lang w:val="hy-AM"/>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14ABB3F4" w14:textId="77777777" w:rsidR="004C7731" w:rsidRPr="00F566BF" w:rsidRDefault="004C7731" w:rsidP="00D21F8D">
      <w:pPr>
        <w:pStyle w:val="BodyTextIndent"/>
        <w:spacing w:line="240" w:lineRule="auto"/>
        <w:jc w:val="center"/>
        <w:rPr>
          <w:rFonts w:ascii="GHEA Grapalat" w:hAnsi="GHEA Grapalat"/>
          <w:i w:val="0"/>
          <w:lang w:val="af-ZA"/>
        </w:rPr>
      </w:pPr>
    </w:p>
    <w:p w14:paraId="32B75886" w14:textId="77777777" w:rsidR="004C7731" w:rsidRPr="00221BAB" w:rsidRDefault="004C7731" w:rsidP="004C7731">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14515CFE"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310864">
        <w:rPr>
          <w:rFonts w:ascii="GHEA Grapalat" w:hAnsi="GHEA Grapalat"/>
          <w:i w:val="0"/>
          <w:lang w:val="hy-AM"/>
        </w:rPr>
        <w:t>ԵՔ-</w:t>
      </w:r>
      <w:r w:rsidR="00A67723">
        <w:rPr>
          <w:rFonts w:ascii="GHEA Grapalat" w:hAnsi="GHEA Grapalat"/>
          <w:i w:val="0"/>
          <w:lang w:val="af-ZA"/>
        </w:rPr>
        <w:t>ԳՀԾՁԲ</w:t>
      </w:r>
      <w:r w:rsidR="00310864">
        <w:rPr>
          <w:rFonts w:ascii="GHEA Grapalat" w:hAnsi="GHEA Grapalat"/>
          <w:i w:val="0"/>
          <w:lang w:val="hy-AM"/>
        </w:rPr>
        <w:t>-</w:t>
      </w:r>
      <w:r w:rsidR="000E2020">
        <w:rPr>
          <w:rFonts w:ascii="GHEA Grapalat" w:hAnsi="GHEA Grapalat"/>
          <w:i w:val="0"/>
          <w:lang w:val="hy-AM"/>
        </w:rPr>
        <w:t>24/64</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6C349AAD" w14:textId="77777777" w:rsidR="00310864" w:rsidRDefault="00310864" w:rsidP="0031086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EF1E9A">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5BE6FA8D" w14:textId="0C5652B2" w:rsidR="00311076" w:rsidRPr="00F566BF" w:rsidRDefault="00310864" w:rsidP="00EF3662">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0E2020">
        <w:rPr>
          <w:rFonts w:ascii="GHEA Grapalat" w:eastAsia="MS Mincho" w:hAnsi="GHEA Grapalat" w:cs="Sylfaen"/>
          <w:b/>
          <w:bCs/>
          <w:szCs w:val="24"/>
          <w:lang w:val="hy-AM" w:eastAsia="ja-JP"/>
        </w:rPr>
        <w:t>Նոր Նորք</w:t>
      </w:r>
      <w:r>
        <w:rPr>
          <w:rFonts w:ascii="GHEA Grapalat" w:eastAsia="MS Mincho" w:hAnsi="GHEA Grapalat" w:cs="Sylfaen"/>
          <w:b/>
          <w:bCs/>
          <w:szCs w:val="24"/>
          <w:lang w:val="hy-AM" w:eastAsia="ja-JP"/>
        </w:rPr>
        <w:t xml:space="preserve"> վարչական շրջանի</w:t>
      </w:r>
      <w:r w:rsidR="00BC44EB">
        <w:rPr>
          <w:rFonts w:ascii="GHEA Grapalat" w:eastAsia="MS Mincho" w:hAnsi="GHEA Grapalat" w:cs="Sylfaen"/>
          <w:b/>
          <w:bCs/>
          <w:szCs w:val="24"/>
          <w:lang w:val="hy-AM" w:eastAsia="ja-JP"/>
        </w:rPr>
        <w:t xml:space="preserve"> տարածքու</w:t>
      </w:r>
      <w:r w:rsidR="005B0C3D">
        <w:rPr>
          <w:rFonts w:ascii="GHEA Grapalat" w:eastAsia="MS Mincho" w:hAnsi="GHEA Grapalat" w:cs="Sylfaen"/>
          <w:b/>
          <w:bCs/>
          <w:szCs w:val="24"/>
          <w:lang w:val="hy-AM" w:eastAsia="ja-JP"/>
        </w:rPr>
        <w:t>մ</w:t>
      </w:r>
      <w:r>
        <w:rPr>
          <w:rFonts w:ascii="GHEA Grapalat" w:eastAsia="MS Mincho" w:hAnsi="GHEA Grapalat" w:cs="Sylfaen"/>
          <w:b/>
          <w:bCs/>
          <w:szCs w:val="24"/>
          <w:lang w:val="hy-AM" w:eastAsia="ja-JP"/>
        </w:rPr>
        <w:t xml:space="preserve"> հրատապ լուծում պահանջող</w:t>
      </w:r>
      <w:r w:rsidR="005B0C3D">
        <w:rPr>
          <w:rFonts w:ascii="GHEA Grapalat" w:eastAsia="MS Mincho" w:hAnsi="GHEA Grapalat" w:cs="Sylfaen"/>
          <w:b/>
          <w:bCs/>
          <w:szCs w:val="24"/>
          <w:lang w:val="hy-AM" w:eastAsia="ja-JP"/>
        </w:rPr>
        <w:t xml:space="preserve"> </w:t>
      </w:r>
      <w:r>
        <w:rPr>
          <w:rFonts w:ascii="GHEA Grapalat" w:eastAsia="MS Mincho" w:hAnsi="GHEA Grapalat" w:cs="Sylfaen"/>
          <w:b/>
          <w:szCs w:val="24"/>
          <w:lang w:val="hy-AM" w:eastAsia="ja-JP"/>
        </w:rPr>
        <w:t>ծառ</w:t>
      </w:r>
      <w:r w:rsidR="00587653">
        <w:rPr>
          <w:rFonts w:ascii="GHEA Grapalat" w:eastAsia="MS Mincho" w:hAnsi="GHEA Grapalat" w:cs="Sylfaen"/>
          <w:b/>
          <w:szCs w:val="24"/>
          <w:lang w:val="hy-AM" w:eastAsia="ja-JP"/>
        </w:rPr>
        <w:t>ա</w:t>
      </w:r>
      <w:r>
        <w:rPr>
          <w:rFonts w:ascii="GHEA Grapalat" w:eastAsia="MS Mincho" w:hAnsi="GHEA Grapalat" w:cs="Sylfaen"/>
          <w:b/>
          <w:szCs w:val="24"/>
          <w:lang w:val="hy-AM" w:eastAsia="ja-JP"/>
        </w:rPr>
        <w:t>յությունների</w:t>
      </w:r>
      <w:r>
        <w:rPr>
          <w:rFonts w:ascii="GHEA Grapalat" w:hAnsi="GHEA Grapalat"/>
          <w:i w:val="0"/>
          <w:lang w:val="af-ZA"/>
        </w:rPr>
        <w:t xml:space="preserve">  կատարման պայմանագիր (այսուհետ` 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063EF276" w14:textId="0D726A10" w:rsidR="00587653" w:rsidRDefault="00587653" w:rsidP="00587653">
      <w:pPr>
        <w:pStyle w:val="BodyTextIndent"/>
        <w:spacing w:line="240" w:lineRule="auto"/>
        <w:rPr>
          <w:rFonts w:ascii="GHEA Grapalat" w:eastAsia="MS Mincho" w:hAnsi="GHEA Grapalat" w:cs="Sylfaen"/>
          <w:b/>
          <w:b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w:t>
      </w:r>
      <w:r>
        <w:rPr>
          <w:rFonts w:ascii="GHEA Grapalat" w:eastAsia="MS Mincho" w:hAnsi="GHEA Grapalat" w:cs="Sylfaen"/>
          <w:b/>
          <w:bCs/>
          <w:szCs w:val="24"/>
          <w:lang w:val="hy-AM" w:eastAsia="ja-JP"/>
        </w:rPr>
        <w:t xml:space="preserve">միավորի առավելագույն գնի միջին հանրագումարը տոկոսային արտահայտությամբ ներկայացրած մասնակցին նախապատվություն տալու սկզբունքով։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4DF46986" w14:textId="72627099"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EF1E9A">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մինչև 202</w:t>
      </w:r>
      <w:r w:rsidR="00C00E26">
        <w:rPr>
          <w:rFonts w:ascii="GHEA Grapalat" w:hAnsi="GHEA Grapalat"/>
          <w:b/>
          <w:i w:val="0"/>
          <w:lang w:val="hy-AM"/>
        </w:rPr>
        <w:t>4</w:t>
      </w:r>
      <w:r>
        <w:rPr>
          <w:rFonts w:ascii="GHEA Grapalat" w:hAnsi="GHEA Grapalat"/>
          <w:b/>
          <w:i w:val="0"/>
          <w:lang w:val="af-ZA"/>
        </w:rPr>
        <w:t xml:space="preserve"> թվականի </w:t>
      </w:r>
      <w:r w:rsidR="0000103C">
        <w:rPr>
          <w:rFonts w:ascii="GHEA Grapalat" w:hAnsi="GHEA Grapalat"/>
          <w:b/>
          <w:i w:val="0"/>
          <w:lang w:val="hy-AM"/>
        </w:rPr>
        <w:t>փետրվ</w:t>
      </w:r>
      <w:r w:rsidR="00C00E26">
        <w:rPr>
          <w:rFonts w:ascii="GHEA Grapalat" w:hAnsi="GHEA Grapalat"/>
          <w:b/>
          <w:i w:val="0"/>
          <w:lang w:val="hy-AM"/>
        </w:rPr>
        <w:t>արի</w:t>
      </w:r>
      <w:r>
        <w:rPr>
          <w:rFonts w:ascii="GHEA Grapalat" w:hAnsi="GHEA Grapalat"/>
          <w:b/>
          <w:i w:val="0"/>
          <w:lang w:val="af-ZA"/>
        </w:rPr>
        <w:t xml:space="preserve"> </w:t>
      </w:r>
      <w:r w:rsidR="0000103C">
        <w:rPr>
          <w:rFonts w:ascii="GHEA Grapalat" w:hAnsi="GHEA Grapalat"/>
          <w:b/>
          <w:i w:val="0"/>
          <w:lang w:val="hy-AM"/>
        </w:rPr>
        <w:t>5</w:t>
      </w:r>
      <w:r>
        <w:rPr>
          <w:rFonts w:ascii="GHEA Grapalat" w:hAnsi="GHEA Grapalat"/>
          <w:b/>
          <w:i w:val="0"/>
          <w:lang w:val="hy-AM"/>
        </w:rPr>
        <w:t>-ը, ժամը 11:00</w:t>
      </w:r>
      <w:r>
        <w:rPr>
          <w:rFonts w:ascii="GHEA Grapalat" w:hAnsi="GHEA Grapalat"/>
          <w:i w:val="0"/>
          <w:lang w:val="af-ZA"/>
        </w:rPr>
        <w:t xml:space="preserve">-ը: Հայտերը, հայերենից բացի, կարող են ներկայացվել նաև անգլերեն կամ ռուսերեն: </w:t>
      </w:r>
    </w:p>
    <w:p w14:paraId="34811CE3" w14:textId="7D6AC740" w:rsidR="00587653" w:rsidRDefault="00587653" w:rsidP="00587653">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w:t>
      </w:r>
      <w:r w:rsidR="00C00E26">
        <w:rPr>
          <w:rFonts w:ascii="GHEA Grapalat" w:hAnsi="GHEA Grapalat"/>
          <w:b/>
          <w:i w:val="0"/>
          <w:lang w:val="af-ZA"/>
        </w:rPr>
        <w:t>202</w:t>
      </w:r>
      <w:r w:rsidR="00C00E26">
        <w:rPr>
          <w:rFonts w:ascii="GHEA Grapalat" w:hAnsi="GHEA Grapalat"/>
          <w:b/>
          <w:i w:val="0"/>
          <w:lang w:val="hy-AM"/>
        </w:rPr>
        <w:t>4</w:t>
      </w:r>
      <w:r w:rsidR="00C00E26">
        <w:rPr>
          <w:rFonts w:ascii="GHEA Grapalat" w:hAnsi="GHEA Grapalat"/>
          <w:b/>
          <w:i w:val="0"/>
          <w:lang w:val="af-ZA"/>
        </w:rPr>
        <w:t xml:space="preserve"> թվականի </w:t>
      </w:r>
      <w:r w:rsidR="0000103C">
        <w:rPr>
          <w:rFonts w:ascii="GHEA Grapalat" w:hAnsi="GHEA Grapalat"/>
          <w:b/>
          <w:i w:val="0"/>
          <w:lang w:val="hy-AM"/>
        </w:rPr>
        <w:t>փետր</w:t>
      </w:r>
      <w:r w:rsidR="00C00E26">
        <w:rPr>
          <w:rFonts w:ascii="GHEA Grapalat" w:hAnsi="GHEA Grapalat"/>
          <w:b/>
          <w:i w:val="0"/>
          <w:lang w:val="hy-AM"/>
        </w:rPr>
        <w:t>վարի</w:t>
      </w:r>
      <w:r w:rsidR="00C00E26">
        <w:rPr>
          <w:rFonts w:ascii="GHEA Grapalat" w:hAnsi="GHEA Grapalat"/>
          <w:b/>
          <w:i w:val="0"/>
          <w:lang w:val="af-ZA"/>
        </w:rPr>
        <w:t xml:space="preserve"> </w:t>
      </w:r>
      <w:r w:rsidR="0000103C">
        <w:rPr>
          <w:rFonts w:ascii="GHEA Grapalat" w:hAnsi="GHEA Grapalat"/>
          <w:b/>
          <w:i w:val="0"/>
          <w:lang w:val="hy-AM"/>
        </w:rPr>
        <w:t>5</w:t>
      </w:r>
      <w:r>
        <w:rPr>
          <w:rFonts w:ascii="GHEA Grapalat" w:hAnsi="GHEA Grapalat"/>
          <w:b/>
          <w:i w:val="0"/>
          <w:lang w:val="hy-AM"/>
        </w:rPr>
        <w:t>-ին, ժամը 11:00</w:t>
      </w:r>
      <w:r>
        <w:rPr>
          <w:rFonts w:ascii="GHEA Grapalat" w:hAnsi="GHEA Grapalat"/>
          <w:b/>
          <w:i w:val="0"/>
          <w:lang w:val="af-ZA"/>
        </w:rPr>
        <w:t>-</w:t>
      </w:r>
      <w:r>
        <w:rPr>
          <w:rFonts w:ascii="GHEA Grapalat" w:hAnsi="GHEA Grapalat"/>
          <w:i w:val="0"/>
          <w:lang w:val="af-ZA"/>
        </w:rPr>
        <w:t xml:space="preserve">ին։ </w:t>
      </w:r>
    </w:p>
    <w:p w14:paraId="583DF6D2" w14:textId="77777777" w:rsidR="00587653" w:rsidRDefault="00587653" w:rsidP="00587653">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C32C5A2" w14:textId="77777777" w:rsidR="00587653" w:rsidRDefault="00587653" w:rsidP="00587653">
      <w:pPr>
        <w:pStyle w:val="BodyTextIndent"/>
        <w:spacing w:line="240" w:lineRule="auto"/>
        <w:rPr>
          <w:rFonts w:ascii="GHEA Grapalat" w:hAnsi="GHEA Grapalat"/>
          <w:i w:val="0"/>
          <w:lang w:val="hy-AM"/>
        </w:rPr>
      </w:pPr>
    </w:p>
    <w:p w14:paraId="22D4AE8C" w14:textId="40655A43"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r>
        <w:rPr>
          <w:rFonts w:ascii="GHEA Grapalat" w:hAnsi="GHEA Grapalat"/>
          <w:i w:val="0"/>
          <w:lang w:val="af-ZA"/>
        </w:rPr>
        <w:t>։</w:t>
      </w:r>
    </w:p>
    <w:p w14:paraId="5438EA67" w14:textId="581CCF1A"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  514-373</w:t>
      </w:r>
      <w:r>
        <w:rPr>
          <w:rFonts w:ascii="GHEA Grapalat" w:hAnsi="GHEA Grapalat"/>
          <w:i w:val="0"/>
          <w:lang w:val="af-ZA"/>
        </w:rPr>
        <w:t>։</w:t>
      </w:r>
    </w:p>
    <w:p w14:paraId="26855E71" w14:textId="4B0AE701" w:rsidR="00587653" w:rsidRDefault="00587653" w:rsidP="00FB38BB">
      <w:pPr>
        <w:pStyle w:val="BodyTextIndent"/>
        <w:spacing w:line="240" w:lineRule="auto"/>
        <w:rPr>
          <w:rFonts w:ascii="GHEA Grapalat" w:hAnsi="GHEA Grapalat"/>
          <w:b/>
          <w:i w:val="0"/>
          <w:lang w:val="af-ZA"/>
        </w:rPr>
      </w:pPr>
      <w:r>
        <w:rPr>
          <w:rFonts w:ascii="GHEA Grapalat" w:hAnsi="GHEA Grapalat"/>
          <w:b/>
          <w:i w:val="0"/>
          <w:lang w:val="af-ZA"/>
        </w:rPr>
        <w:t>Էլ.փոստ`</w:t>
      </w:r>
      <w:r>
        <w:rPr>
          <w:rFonts w:ascii="GHEA Grapalat" w:hAnsi="GHEA Grapalat"/>
          <w:b/>
          <w:i w:val="0"/>
          <w:lang w:val="hy-AM"/>
        </w:rPr>
        <w:t xml:space="preserve"> </w:t>
      </w:r>
      <w:r w:rsidRPr="00587653">
        <w:rPr>
          <w:rFonts w:ascii="GHEA Grapalat" w:hAnsi="GHEA Grapalat"/>
          <w:b/>
          <w:i w:val="0"/>
          <w:lang w:val="af-ZA"/>
        </w:rPr>
        <w:t>gor.</w:t>
      </w:r>
      <w:r>
        <w:rPr>
          <w:rFonts w:ascii="GHEA Grapalat" w:hAnsi="GHEA Grapalat"/>
          <w:b/>
          <w:i w:val="0"/>
          <w:lang w:val="af-ZA"/>
        </w:rPr>
        <w:t>muradyan@yerevan.am։</w:t>
      </w:r>
    </w:p>
    <w:p w14:paraId="6584D38A" w14:textId="05FE203E"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07066291" w14:textId="77777777" w:rsidR="00144359" w:rsidRDefault="00144359" w:rsidP="00144359">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1AFFFFB0" w14:textId="2F483FB0" w:rsidR="00144359" w:rsidRDefault="00144359" w:rsidP="0014435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0E2020">
        <w:rPr>
          <w:rFonts w:ascii="GHEA Grapalat" w:hAnsi="GHEA Grapalat" w:cs="Sylfaen"/>
          <w:iCs/>
          <w:sz w:val="20"/>
          <w:szCs w:val="20"/>
          <w:lang w:val="af-ZA"/>
        </w:rPr>
        <w:t>24/64</w:t>
      </w:r>
      <w:r>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6A00C074" w14:textId="77777777" w:rsidR="00144359" w:rsidRDefault="00144359" w:rsidP="00144359">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9E400DA" w14:textId="754BFB04" w:rsidR="00144359" w:rsidRDefault="00144359" w:rsidP="00144359">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w:t>
      </w:r>
      <w:r w:rsidR="000E2020">
        <w:rPr>
          <w:rFonts w:ascii="GHEA Grapalat" w:hAnsi="GHEA Grapalat" w:cs="Sylfaen"/>
          <w:iCs/>
          <w:sz w:val="20"/>
          <w:szCs w:val="20"/>
          <w:lang w:val="hy-AM"/>
        </w:rPr>
        <w:t>4</w:t>
      </w:r>
      <w:r>
        <w:rPr>
          <w:rFonts w:ascii="GHEA Grapalat" w:hAnsi="GHEA Grapalat" w:cs="Sylfaen"/>
          <w:iCs/>
          <w:sz w:val="20"/>
          <w:szCs w:val="20"/>
        </w:rPr>
        <w:t>թ</w:t>
      </w:r>
      <w:r>
        <w:rPr>
          <w:rFonts w:ascii="GHEA Grapalat" w:hAnsi="GHEA Grapalat" w:cs="Times Armenian"/>
          <w:iCs/>
          <w:sz w:val="20"/>
          <w:szCs w:val="20"/>
          <w:lang w:val="af-ZA"/>
        </w:rPr>
        <w:t xml:space="preserve">. </w:t>
      </w:r>
      <w:r w:rsidR="000E2020">
        <w:rPr>
          <w:rFonts w:ascii="GHEA Grapalat" w:hAnsi="GHEA Grapalat" w:cs="Times Armenian"/>
          <w:iCs/>
          <w:sz w:val="20"/>
          <w:szCs w:val="20"/>
          <w:lang w:val="hy-AM"/>
        </w:rPr>
        <w:t>հունվարի</w:t>
      </w:r>
      <w:r>
        <w:rPr>
          <w:rFonts w:ascii="GHEA Grapalat" w:hAnsi="GHEA Grapalat" w:cs="Times Armenian"/>
          <w:iCs/>
          <w:sz w:val="20"/>
          <w:szCs w:val="20"/>
          <w:lang w:val="hy-AM"/>
        </w:rPr>
        <w:t xml:space="preserve"> </w:t>
      </w:r>
      <w:r w:rsidR="00BA0475">
        <w:rPr>
          <w:rFonts w:ascii="GHEA Grapalat" w:hAnsi="GHEA Grapalat" w:cs="Times Armenian"/>
          <w:iCs/>
          <w:sz w:val="20"/>
          <w:szCs w:val="20"/>
          <w:lang w:val="hy-AM"/>
        </w:rPr>
        <w:t>25</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7B017572" w14:textId="77777777" w:rsidR="00144359" w:rsidRDefault="00144359" w:rsidP="00144359">
      <w:pPr>
        <w:pStyle w:val="BodyText"/>
        <w:ind w:right="-7" w:firstLine="567"/>
        <w:jc w:val="center"/>
        <w:rPr>
          <w:rFonts w:ascii="GHEA Grapalat" w:hAnsi="GHEA Grapalat"/>
          <w:lang w:val="af-ZA"/>
        </w:rPr>
      </w:pPr>
    </w:p>
    <w:p w14:paraId="020396D8" w14:textId="77777777" w:rsidR="00144359" w:rsidRDefault="00144359" w:rsidP="00144359">
      <w:pPr>
        <w:pStyle w:val="BodyText"/>
        <w:ind w:right="-7" w:firstLine="567"/>
        <w:jc w:val="center"/>
        <w:rPr>
          <w:rFonts w:ascii="GHEA Grapalat" w:hAnsi="GHEA Grapalat"/>
          <w:lang w:val="af-ZA"/>
        </w:rPr>
      </w:pPr>
    </w:p>
    <w:p w14:paraId="5EBE9CD5" w14:textId="77777777" w:rsidR="00144359" w:rsidRDefault="00144359" w:rsidP="00144359">
      <w:pPr>
        <w:pStyle w:val="BodyText"/>
        <w:ind w:right="-7" w:firstLine="567"/>
        <w:jc w:val="center"/>
        <w:rPr>
          <w:rFonts w:ascii="GHEA Grapalat" w:hAnsi="GHEA Grapalat"/>
          <w:lang w:val="af-ZA"/>
        </w:rPr>
      </w:pPr>
    </w:p>
    <w:p w14:paraId="51937258" w14:textId="77777777" w:rsidR="00144359" w:rsidRDefault="00144359" w:rsidP="00144359">
      <w:pPr>
        <w:pStyle w:val="BodyText"/>
        <w:ind w:right="-7" w:firstLine="567"/>
        <w:jc w:val="center"/>
        <w:rPr>
          <w:rFonts w:ascii="GHEA Grapalat" w:hAnsi="GHEA Grapalat"/>
          <w:lang w:val="af-ZA"/>
        </w:rPr>
      </w:pPr>
    </w:p>
    <w:p w14:paraId="20967815" w14:textId="77777777" w:rsidR="00144359" w:rsidRDefault="00144359" w:rsidP="00144359">
      <w:pPr>
        <w:pStyle w:val="BodyText"/>
        <w:ind w:right="-7" w:firstLine="567"/>
        <w:jc w:val="center"/>
        <w:rPr>
          <w:rFonts w:ascii="GHEA Grapalat" w:hAnsi="GHEA Grapalat"/>
          <w:lang w:val="af-ZA"/>
        </w:rPr>
      </w:pPr>
    </w:p>
    <w:p w14:paraId="47897680" w14:textId="77777777" w:rsidR="00144359" w:rsidRDefault="00144359" w:rsidP="00144359">
      <w:pPr>
        <w:pStyle w:val="BodyText"/>
        <w:ind w:right="-7" w:firstLine="567"/>
        <w:jc w:val="center"/>
        <w:rPr>
          <w:rFonts w:ascii="GHEA Grapalat" w:hAnsi="GHEA Grapalat"/>
          <w:lang w:val="af-ZA"/>
        </w:rPr>
      </w:pPr>
      <w:r>
        <w:rPr>
          <w:rFonts w:ascii="GHEA Grapalat" w:hAnsi="GHEA Grapalat" w:cs="Times Armenian"/>
          <w:b/>
          <w:i/>
          <w:lang w:val="hy-AM"/>
        </w:rPr>
        <w:t>Երևանի քաղաքապետարան</w:t>
      </w:r>
    </w:p>
    <w:p w14:paraId="7F93E12A" w14:textId="77777777" w:rsidR="00144359" w:rsidRDefault="00144359" w:rsidP="00144359">
      <w:pPr>
        <w:pStyle w:val="BodyText"/>
        <w:tabs>
          <w:tab w:val="left" w:pos="5968"/>
        </w:tabs>
        <w:ind w:right="-7" w:firstLine="567"/>
        <w:rPr>
          <w:rFonts w:ascii="GHEA Grapalat" w:hAnsi="GHEA Grapalat"/>
          <w:lang w:val="af-ZA"/>
        </w:rPr>
      </w:pPr>
      <w:r>
        <w:rPr>
          <w:rFonts w:ascii="GHEA Grapalat" w:hAnsi="GHEA Grapalat"/>
          <w:lang w:val="af-ZA"/>
        </w:rPr>
        <w:tab/>
      </w:r>
    </w:p>
    <w:p w14:paraId="67321233" w14:textId="77777777" w:rsidR="00144359" w:rsidRDefault="00144359" w:rsidP="00144359">
      <w:pPr>
        <w:pStyle w:val="BodyText"/>
        <w:ind w:right="-7" w:firstLine="567"/>
        <w:jc w:val="center"/>
        <w:rPr>
          <w:rFonts w:ascii="GHEA Grapalat" w:hAnsi="GHEA Grapalat"/>
          <w:lang w:val="af-ZA"/>
        </w:rPr>
      </w:pPr>
    </w:p>
    <w:p w14:paraId="06F117CE" w14:textId="77777777" w:rsidR="00144359" w:rsidRDefault="00144359" w:rsidP="00144359">
      <w:pPr>
        <w:pStyle w:val="BodyText"/>
        <w:ind w:right="-7" w:firstLine="567"/>
        <w:jc w:val="center"/>
        <w:rPr>
          <w:rFonts w:ascii="GHEA Grapalat" w:hAnsi="GHEA Grapalat"/>
          <w:lang w:val="af-ZA"/>
        </w:rPr>
      </w:pPr>
    </w:p>
    <w:p w14:paraId="6A2AF52D" w14:textId="77777777" w:rsidR="00144359" w:rsidRDefault="00144359" w:rsidP="00144359">
      <w:pPr>
        <w:pStyle w:val="BodyText"/>
        <w:ind w:right="-7" w:firstLine="567"/>
        <w:jc w:val="center"/>
        <w:rPr>
          <w:rFonts w:ascii="GHEA Grapalat" w:hAnsi="GHEA Grapalat"/>
          <w:lang w:val="af-ZA"/>
        </w:rPr>
      </w:pPr>
    </w:p>
    <w:p w14:paraId="0D0CBA29" w14:textId="77777777" w:rsidR="00144359" w:rsidRDefault="00144359" w:rsidP="00144359">
      <w:pPr>
        <w:pStyle w:val="BodyText"/>
        <w:ind w:right="-7" w:firstLine="567"/>
        <w:jc w:val="center"/>
        <w:rPr>
          <w:rFonts w:ascii="GHEA Grapalat" w:hAnsi="GHEA Grapalat"/>
          <w:lang w:val="af-ZA"/>
        </w:rPr>
      </w:pPr>
    </w:p>
    <w:p w14:paraId="3C4E5F35" w14:textId="77777777" w:rsidR="00144359" w:rsidRDefault="00144359" w:rsidP="00144359">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5A74374" w14:textId="77777777" w:rsidR="00144359" w:rsidRDefault="00144359" w:rsidP="00144359">
      <w:pPr>
        <w:pStyle w:val="BodyText"/>
        <w:ind w:right="-7" w:firstLine="567"/>
        <w:jc w:val="center"/>
        <w:rPr>
          <w:rFonts w:ascii="GHEA Grapalat" w:hAnsi="GHEA Grapalat" w:cs="Sylfaen"/>
          <w:lang w:val="af-ZA"/>
        </w:rPr>
      </w:pPr>
    </w:p>
    <w:p w14:paraId="1CD392C2" w14:textId="77777777" w:rsidR="00144359" w:rsidRDefault="00144359" w:rsidP="00144359">
      <w:pPr>
        <w:pStyle w:val="BodyText"/>
        <w:ind w:right="-7" w:firstLine="567"/>
        <w:jc w:val="center"/>
        <w:rPr>
          <w:rFonts w:ascii="GHEA Grapalat" w:hAnsi="GHEA Grapalat" w:cs="Sylfaen"/>
          <w:lang w:val="af-ZA"/>
        </w:rPr>
      </w:pPr>
    </w:p>
    <w:p w14:paraId="7BB1D93D" w14:textId="71D04E9A" w:rsidR="00144359" w:rsidRDefault="00144359" w:rsidP="00144359">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0E2020">
        <w:rPr>
          <w:rFonts w:ascii="GHEA Grapalat" w:eastAsia="MS Mincho" w:hAnsi="GHEA Grapalat" w:cs="Sylfaen"/>
          <w:b/>
          <w:bCs/>
          <w:lang w:val="hy-AM" w:eastAsia="ja-JP"/>
        </w:rPr>
        <w:t>Նոր Նորք</w:t>
      </w:r>
      <w:r w:rsidR="00F16A2D">
        <w:rPr>
          <w:rFonts w:ascii="GHEA Grapalat" w:eastAsia="MS Mincho" w:hAnsi="GHEA Grapalat" w:cs="Sylfaen"/>
          <w:b/>
          <w:bCs/>
          <w:lang w:val="hy-AM" w:eastAsia="ja-JP"/>
        </w:rPr>
        <w:t xml:space="preserve"> վարչական շրջանի տարածքում հրատապ լուծում պահանջող </w:t>
      </w:r>
      <w:r w:rsidR="00F16A2D">
        <w:rPr>
          <w:rFonts w:ascii="GHEA Grapalat" w:eastAsia="MS Mincho" w:hAnsi="GHEA Grapalat" w:cs="Sylfaen"/>
          <w:b/>
          <w:lang w:val="hy-AM" w:eastAsia="ja-JP"/>
        </w:rPr>
        <w:t>ծառայությունների</w:t>
      </w:r>
      <w:r w:rsidR="00F16A2D">
        <w:rPr>
          <w:rFonts w:ascii="GHEA Grapalat" w:hAnsi="GHEA Grapalat"/>
          <w:lang w:val="af-ZA"/>
        </w:rPr>
        <w:t xml:space="preserve">  </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ՀԱՐՑՈՒՄԻ</w:t>
      </w:r>
    </w:p>
    <w:p w14:paraId="70E80546" w14:textId="77777777" w:rsidR="00144359" w:rsidRDefault="00144359" w:rsidP="00144359">
      <w:pPr>
        <w:pStyle w:val="BodyText"/>
        <w:ind w:right="-7"/>
        <w:jc w:val="center"/>
        <w:rPr>
          <w:rFonts w:ascii="GHEA Grapalat" w:hAnsi="GHEA Grapalat"/>
          <w:szCs w:val="22"/>
          <w:lang w:val="af-ZA"/>
        </w:rPr>
      </w:pP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F1E9A">
        <w:rPr>
          <w:lang w:val="af-ZA"/>
        </w:rPr>
        <w:instrText>HYPERLINK "http://www.armeps.am"</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r w:rsidR="00000000">
        <w:fldChar w:fldCharType="begin"/>
      </w:r>
      <w:r w:rsidR="00000000" w:rsidRPr="0000103C">
        <w:rPr>
          <w:lang w:val="af-ZA"/>
        </w:rPr>
        <w:instrText>HYPERLINK "http://www.procurement.am"</w:instrText>
      </w:r>
      <w:r w:rsidR="00000000">
        <w:fldChar w:fldCharType="separate"/>
      </w:r>
      <w:r w:rsidR="00F60C5F" w:rsidRPr="00F566BF">
        <w:rPr>
          <w:rFonts w:ascii="GHEA Grapalat" w:hAnsi="GHEA Grapalat" w:cs="Sylfaen"/>
          <w:i/>
          <w:sz w:val="22"/>
          <w:szCs w:val="22"/>
          <w:lang w:val="af-ZA"/>
        </w:rPr>
        <w:t>www.procurement.am</w:t>
      </w:r>
      <w:r w:rsidR="00000000">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5B0CAD">
        <w:rPr>
          <w:lang w:val="af-ZA"/>
        </w:rPr>
        <w:instrText>HYPERLINK "http://gnumner.am/website/images/original/%D5%88%D5%92%D5%82%D4%B5%D5%91%D5%88%D5%92%D5%85%D5%91.docx"</w:instrText>
      </w:r>
      <w:r>
        <w:fldChar w:fldCharType="separate"/>
      </w:r>
      <w:r w:rsidR="00F60C5F" w:rsidRPr="00F566BF">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00103C">
        <w:rPr>
          <w:lang w:val="af-ZA"/>
        </w:rPr>
        <w:instrText>HYPERLINK "http://gnumner.am/hy/page/ughecuycner_dzernarkner/"</w:instrText>
      </w:r>
      <w:r w:rsidR="00000000">
        <w:fldChar w:fldCharType="separate"/>
      </w:r>
      <w:r w:rsidRPr="00F566BF">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6F70C7E0" w14:textId="52E89CAB" w:rsidR="00635B42" w:rsidRDefault="00635B42" w:rsidP="00635B42">
      <w:pPr>
        <w:ind w:firstLine="567"/>
        <w:jc w:val="center"/>
        <w:rPr>
          <w:rFonts w:ascii="GHEA Grapalat" w:hAnsi="GHEA Grapalat"/>
          <w:i/>
          <w:sz w:val="20"/>
          <w:lang w:val="af-ZA"/>
        </w:rPr>
      </w:pPr>
      <w:r>
        <w:rPr>
          <w:rFonts w:ascii="GHEA Grapalat" w:hAnsi="GHEA Grapalat"/>
          <w:b/>
          <w:sz w:val="20"/>
          <w:lang w:val="af-ZA"/>
        </w:rPr>
        <w:t>ԵՐԵՎԱՆԻ ՔԱՂԱՔԱՊԵՏԱՐԱՆԻ ԿԱՐԻՔՆԵՐԻ ՀԱՄԱՐ</w:t>
      </w:r>
      <w:r>
        <w:rPr>
          <w:rFonts w:ascii="GHEA Grapalat" w:hAnsi="GHEA Grapalat"/>
          <w:sz w:val="20"/>
          <w:lang w:val="af-ZA"/>
        </w:rPr>
        <w:t xml:space="preserve"> </w:t>
      </w:r>
      <w:r w:rsidR="000E2020">
        <w:rPr>
          <w:rFonts w:ascii="GHEA Grapalat" w:eastAsia="MS Mincho" w:hAnsi="GHEA Grapalat" w:cs="Sylfaen"/>
          <w:b/>
          <w:bCs/>
          <w:lang w:val="hy-AM" w:eastAsia="ja-JP"/>
        </w:rPr>
        <w:t>Նոր Նորք</w:t>
      </w:r>
      <w:r w:rsidR="00F16A2D">
        <w:rPr>
          <w:rFonts w:ascii="GHEA Grapalat" w:eastAsia="MS Mincho" w:hAnsi="GHEA Grapalat" w:cs="Sylfaen"/>
          <w:b/>
          <w:bCs/>
          <w:lang w:val="hy-AM" w:eastAsia="ja-JP"/>
        </w:rPr>
        <w:t xml:space="preserve"> վարչական շրջանի տարածքում հրատապ լուծում պահանջող </w:t>
      </w:r>
      <w:r w:rsidR="00F16A2D">
        <w:rPr>
          <w:rFonts w:ascii="GHEA Grapalat" w:eastAsia="MS Mincho" w:hAnsi="GHEA Grapalat" w:cs="Sylfaen"/>
          <w:b/>
          <w:lang w:val="hy-AM" w:eastAsia="ja-JP"/>
        </w:rPr>
        <w:t>ծառայությունների</w:t>
      </w:r>
      <w:r w:rsidR="00F16A2D">
        <w:rPr>
          <w:rFonts w:ascii="GHEA Grapalat" w:hAnsi="GHEA Grapalat"/>
          <w:lang w:val="af-ZA"/>
        </w:rPr>
        <w:t xml:space="preserve">  </w:t>
      </w:r>
      <w:r>
        <w:rPr>
          <w:rFonts w:ascii="GHEA Grapalat" w:hAnsi="GHEA Grapalat"/>
          <w:sz w:val="20"/>
          <w:lang w:val="af-ZA"/>
        </w:rPr>
        <w:t xml:space="preserve"> </w:t>
      </w:r>
      <w:r>
        <w:rPr>
          <w:rFonts w:ascii="GHEA Grapalat" w:hAnsi="GHEA Grapalat"/>
          <w:b/>
          <w:sz w:val="20"/>
          <w:lang w:val="af-ZA"/>
        </w:rPr>
        <w:t>ՁԵՌՔԲԵՐՄԱՆ ՆՊԱՏԱԿՈՎ ՀԱՅՏԱՐԱՐՎԱԾ ԳՆԱՆՇՄԱՆ ՀԱՐՑՈՒՄԻ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FE4FC0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67723">
        <w:rPr>
          <w:rFonts w:ascii="GHEA Grapalat" w:hAnsi="GHEA Grapalat" w:cs="Sylfaen"/>
          <w:b/>
          <w:sz w:val="20"/>
        </w:rPr>
        <w:t>ԳՆԱՆՇՄԱՆ</w:t>
      </w:r>
      <w:r w:rsidR="00A67723" w:rsidRPr="00310864">
        <w:rPr>
          <w:rFonts w:ascii="GHEA Grapalat" w:hAnsi="GHEA Grapalat" w:cs="Sylfaen"/>
          <w:b/>
          <w:sz w:val="20"/>
          <w:lang w:val="af-ZA"/>
        </w:rPr>
        <w:t xml:space="preserve"> </w:t>
      </w:r>
      <w:r w:rsidR="00A67723">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42872B2E"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52D2">
        <w:rPr>
          <w:rFonts w:ascii="GHEA Grapalat" w:hAnsi="GHEA Grapalat" w:cs="Times Armenian"/>
          <w:sz w:val="20"/>
          <w:lang w:val="af-ZA"/>
        </w:rPr>
        <w:t>ԵՔ-ԳՀԾՁԲ-</w:t>
      </w:r>
      <w:r w:rsidR="000E2020">
        <w:rPr>
          <w:rFonts w:ascii="GHEA Grapalat" w:hAnsi="GHEA Grapalat" w:cs="Times Armenian"/>
          <w:sz w:val="20"/>
          <w:lang w:val="af-ZA"/>
        </w:rPr>
        <w:t>24/64</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F16A2D">
        <w:rPr>
          <w:rFonts w:ascii="GHEA Grapalat" w:hAnsi="GHEA Grapalat" w:cs="Sylfaen"/>
          <w:sz w:val="20"/>
        </w:rPr>
        <w:t>գնանշման</w:t>
      </w:r>
      <w:proofErr w:type="spellEnd"/>
      <w:r w:rsidR="00F16A2D" w:rsidRPr="00A67723">
        <w:rPr>
          <w:rFonts w:ascii="GHEA Grapalat" w:hAnsi="GHEA Grapalat" w:cs="Sylfaen"/>
          <w:sz w:val="20"/>
          <w:lang w:val="af-ZA"/>
        </w:rPr>
        <w:t xml:space="preserve"> </w:t>
      </w:r>
      <w:proofErr w:type="spellStart"/>
      <w:r w:rsidR="00F16A2D">
        <w:rPr>
          <w:rFonts w:ascii="GHEA Grapalat" w:hAnsi="GHEA Grapalat" w:cs="Sylfaen"/>
          <w:sz w:val="20"/>
        </w:rPr>
        <w:t>հարցման</w:t>
      </w:r>
      <w:proofErr w:type="spellEnd"/>
      <w:r w:rsidR="00F16A2D" w:rsidRPr="00F566BF">
        <w:rPr>
          <w:rFonts w:ascii="GHEA Grapalat" w:hAnsi="GHEA Grapalat" w:cs="Times Armenia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FE575C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5152D2">
        <w:rPr>
          <w:rFonts w:ascii="GHEA Grapalat" w:hAnsi="GHEA Grapalat"/>
          <w:sz w:val="20"/>
          <w:lang w:val="hy-AM"/>
        </w:rPr>
        <w:t>Երևանի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ADEA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5152D2" w:rsidRPr="00587653">
        <w:rPr>
          <w:rFonts w:ascii="GHEA Grapalat" w:hAnsi="GHEA Grapalat"/>
          <w:b/>
          <w:i/>
        </w:rPr>
        <w:t>gor.</w:t>
      </w:r>
      <w:r w:rsidR="005152D2">
        <w:rPr>
          <w:rFonts w:ascii="GHEA Grapalat" w:hAnsi="GHEA Grapalat"/>
          <w:b/>
          <w:i/>
        </w:rPr>
        <w:t>muradyan@yerevan.am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028F865" w14:textId="361E0222" w:rsidR="004E3838" w:rsidRDefault="00845AA5" w:rsidP="004E3838">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proofErr w:type="spellStart"/>
      <w:r w:rsidR="004E3838">
        <w:rPr>
          <w:rFonts w:ascii="GHEA Grapalat" w:hAnsi="GHEA Grapalat" w:cs="Sylfaen"/>
          <w:i w:val="0"/>
        </w:rPr>
        <w:t>Գնման</w:t>
      </w:r>
      <w:proofErr w:type="spellEnd"/>
      <w:r w:rsidR="004E3838">
        <w:rPr>
          <w:rFonts w:ascii="GHEA Grapalat" w:hAnsi="GHEA Grapalat" w:cs="Sylfaen"/>
          <w:i w:val="0"/>
          <w:lang w:val="af-ZA"/>
        </w:rPr>
        <w:t xml:space="preserve"> </w:t>
      </w:r>
      <w:proofErr w:type="spellStart"/>
      <w:r w:rsidR="004E3838">
        <w:rPr>
          <w:rFonts w:ascii="GHEA Grapalat" w:hAnsi="GHEA Grapalat" w:cs="Sylfaen"/>
          <w:i w:val="0"/>
        </w:rPr>
        <w:t>առարկա</w:t>
      </w:r>
      <w:proofErr w:type="spellEnd"/>
      <w:r w:rsidR="004E3838">
        <w:rPr>
          <w:rFonts w:ascii="GHEA Grapalat" w:hAnsi="GHEA Grapalat" w:cs="Sylfaen"/>
          <w:i w:val="0"/>
          <w:lang w:val="af-ZA"/>
        </w:rPr>
        <w:t xml:space="preserve"> </w:t>
      </w:r>
      <w:r w:rsidR="004E3838">
        <w:rPr>
          <w:rFonts w:ascii="GHEA Grapalat" w:hAnsi="GHEA Grapalat" w:cs="Sylfaen"/>
          <w:i w:val="0"/>
        </w:rPr>
        <w:t>է</w:t>
      </w:r>
      <w:r w:rsidR="004E3838">
        <w:rPr>
          <w:rFonts w:ascii="GHEA Grapalat" w:hAnsi="GHEA Grapalat" w:cs="Sylfaen"/>
          <w:i w:val="0"/>
          <w:lang w:val="af-ZA"/>
        </w:rPr>
        <w:t xml:space="preserve"> </w:t>
      </w:r>
      <w:proofErr w:type="spellStart"/>
      <w:r w:rsidR="004E3838">
        <w:rPr>
          <w:rFonts w:ascii="GHEA Grapalat" w:hAnsi="GHEA Grapalat" w:cs="Sylfaen"/>
          <w:i w:val="0"/>
        </w:rPr>
        <w:t>Երևանի</w:t>
      </w:r>
      <w:proofErr w:type="spellEnd"/>
      <w:r w:rsidR="004E3838">
        <w:rPr>
          <w:rFonts w:ascii="GHEA Grapalat" w:hAnsi="GHEA Grapalat" w:cs="Sylfaen"/>
          <w:i w:val="0"/>
        </w:rPr>
        <w:t xml:space="preserve"> </w:t>
      </w:r>
      <w:proofErr w:type="spellStart"/>
      <w:r w:rsidR="004E3838">
        <w:rPr>
          <w:rFonts w:ascii="GHEA Grapalat" w:hAnsi="GHEA Grapalat" w:cs="Sylfaen"/>
          <w:i w:val="0"/>
        </w:rPr>
        <w:t>քաղաքապետարանի</w:t>
      </w:r>
      <w:proofErr w:type="spellEnd"/>
      <w:r w:rsidR="004E3838">
        <w:rPr>
          <w:rFonts w:ascii="GHEA Grapalat" w:hAnsi="GHEA Grapalat"/>
          <w:i w:val="0"/>
          <w:lang w:val="af-ZA"/>
        </w:rPr>
        <w:t xml:space="preserve"> </w:t>
      </w:r>
      <w:proofErr w:type="spellStart"/>
      <w:r w:rsidR="004E3838">
        <w:rPr>
          <w:rFonts w:ascii="GHEA Grapalat" w:hAnsi="GHEA Grapalat" w:cs="Sylfaen"/>
          <w:i w:val="0"/>
        </w:rPr>
        <w:t>կարիքների</w:t>
      </w:r>
      <w:proofErr w:type="spellEnd"/>
      <w:r w:rsidR="004E3838">
        <w:rPr>
          <w:rFonts w:ascii="GHEA Grapalat" w:hAnsi="GHEA Grapalat" w:cs="Times Armenian"/>
          <w:i w:val="0"/>
          <w:lang w:val="af-ZA"/>
        </w:rPr>
        <w:t xml:space="preserve"> </w:t>
      </w:r>
      <w:proofErr w:type="spellStart"/>
      <w:r w:rsidR="004E3838">
        <w:rPr>
          <w:rFonts w:ascii="GHEA Grapalat" w:hAnsi="GHEA Grapalat" w:cs="Sylfaen"/>
          <w:i w:val="0"/>
        </w:rPr>
        <w:t>համար</w:t>
      </w:r>
      <w:proofErr w:type="spellEnd"/>
      <w:r w:rsidR="004E3838">
        <w:rPr>
          <w:rFonts w:ascii="GHEA Grapalat" w:hAnsi="GHEA Grapalat" w:cs="Times Armenian"/>
          <w:i w:val="0"/>
          <w:lang w:val="af-ZA"/>
        </w:rPr>
        <w:t xml:space="preserve">` </w:t>
      </w:r>
      <w:r w:rsidR="000E2020">
        <w:rPr>
          <w:rFonts w:ascii="GHEA Grapalat" w:eastAsia="MS Mincho" w:hAnsi="GHEA Grapalat" w:cs="Sylfaen"/>
          <w:b/>
          <w:bCs/>
          <w:szCs w:val="24"/>
          <w:lang w:val="hy-AM" w:eastAsia="ja-JP"/>
        </w:rPr>
        <w:t>Նոր Նորք</w:t>
      </w:r>
      <w:r w:rsidR="00D271BC">
        <w:rPr>
          <w:rFonts w:ascii="GHEA Grapalat" w:eastAsia="MS Mincho" w:hAnsi="GHEA Grapalat" w:cs="Sylfaen"/>
          <w:b/>
          <w:bCs/>
          <w:szCs w:val="24"/>
          <w:lang w:val="hy-AM" w:eastAsia="ja-JP"/>
        </w:rPr>
        <w:t xml:space="preserve"> վարչական շրջանի տարածքում հրատապ լուծում պահանջող </w:t>
      </w:r>
      <w:r w:rsidR="00D271BC">
        <w:rPr>
          <w:rFonts w:ascii="GHEA Grapalat" w:eastAsia="MS Mincho" w:hAnsi="GHEA Grapalat" w:cs="Sylfaen"/>
          <w:b/>
          <w:szCs w:val="24"/>
          <w:lang w:val="hy-AM" w:eastAsia="ja-JP"/>
        </w:rPr>
        <w:t>ծառայությունների</w:t>
      </w:r>
      <w:r w:rsidR="00D271BC">
        <w:rPr>
          <w:rFonts w:ascii="GHEA Grapalat" w:hAnsi="GHEA Grapalat"/>
          <w:i w:val="0"/>
          <w:lang w:val="af-ZA"/>
        </w:rPr>
        <w:t xml:space="preserve">  </w:t>
      </w:r>
      <w:r w:rsidR="004E3838">
        <w:rPr>
          <w:rFonts w:ascii="GHEA Grapalat" w:hAnsi="GHEA Grapalat"/>
          <w:i w:val="0"/>
          <w:lang w:val="af-ZA"/>
        </w:rPr>
        <w:t xml:space="preserve"> </w:t>
      </w:r>
      <w:proofErr w:type="spellStart"/>
      <w:r w:rsidR="004E3838">
        <w:rPr>
          <w:rFonts w:ascii="GHEA Grapalat" w:hAnsi="GHEA Grapalat"/>
          <w:i w:val="0"/>
        </w:rPr>
        <w:t>ձեռքբերումը</w:t>
      </w:r>
      <w:proofErr w:type="spellEnd"/>
      <w:r w:rsidR="004E3838">
        <w:rPr>
          <w:rFonts w:ascii="GHEA Grapalat" w:hAnsi="GHEA Grapalat"/>
          <w:i w:val="0"/>
        </w:rPr>
        <w:t xml:space="preserve"> (</w:t>
      </w:r>
      <w:proofErr w:type="spellStart"/>
      <w:r w:rsidR="004E3838">
        <w:rPr>
          <w:rFonts w:ascii="GHEA Grapalat" w:hAnsi="GHEA Grapalat"/>
          <w:i w:val="0"/>
        </w:rPr>
        <w:t>այսուհետ</w:t>
      </w:r>
      <w:proofErr w:type="spellEnd"/>
      <w:r w:rsidR="004E3838">
        <w:rPr>
          <w:rFonts w:ascii="GHEA Grapalat" w:hAnsi="GHEA Grapalat"/>
          <w:i w:val="0"/>
        </w:rPr>
        <w:t xml:space="preserve">` </w:t>
      </w:r>
      <w:proofErr w:type="spellStart"/>
      <w:r w:rsidR="004E3838">
        <w:rPr>
          <w:rFonts w:ascii="GHEA Grapalat" w:hAnsi="GHEA Grapalat"/>
          <w:i w:val="0"/>
        </w:rPr>
        <w:t>նաև</w:t>
      </w:r>
      <w:proofErr w:type="spellEnd"/>
      <w:r w:rsidR="004E3838">
        <w:rPr>
          <w:rFonts w:ascii="GHEA Grapalat" w:hAnsi="GHEA Grapalat"/>
          <w:i w:val="0"/>
        </w:rPr>
        <w:t xml:space="preserve"> </w:t>
      </w:r>
      <w:proofErr w:type="spellStart"/>
      <w:r w:rsidR="004E3838">
        <w:rPr>
          <w:rFonts w:ascii="GHEA Grapalat" w:hAnsi="GHEA Grapalat"/>
          <w:i w:val="0"/>
        </w:rPr>
        <w:t>աշխատանք</w:t>
      </w:r>
      <w:proofErr w:type="spellEnd"/>
      <w:r w:rsidR="004E3838">
        <w:rPr>
          <w:rFonts w:ascii="GHEA Grapalat" w:hAnsi="GHEA Grapalat"/>
          <w:i w:val="0"/>
        </w:rPr>
        <w:t>)</w:t>
      </w:r>
      <w:r w:rsidR="004E3838">
        <w:rPr>
          <w:rFonts w:ascii="GHEA Grapalat" w:hAnsi="GHEA Grapalat"/>
          <w:i w:val="0"/>
          <w:lang w:val="af-ZA"/>
        </w:rPr>
        <w:t xml:space="preserve">, </w:t>
      </w:r>
      <w:proofErr w:type="spellStart"/>
      <w:r w:rsidR="004E3838">
        <w:rPr>
          <w:rFonts w:ascii="GHEA Grapalat" w:hAnsi="GHEA Grapalat"/>
          <w:i w:val="0"/>
        </w:rPr>
        <w:t>որ</w:t>
      </w:r>
      <w:proofErr w:type="spellEnd"/>
      <w:r w:rsidR="004E3838">
        <w:rPr>
          <w:rFonts w:ascii="GHEA Grapalat" w:hAnsi="GHEA Grapalat"/>
          <w:i w:val="0"/>
          <w:lang w:val="hy-AM"/>
        </w:rPr>
        <w:t>ը</w:t>
      </w:r>
      <w:r w:rsidR="004E3838">
        <w:rPr>
          <w:rFonts w:ascii="GHEA Grapalat" w:hAnsi="GHEA Grapalat"/>
          <w:i w:val="0"/>
          <w:lang w:val="af-ZA"/>
        </w:rPr>
        <w:t xml:space="preserve"> </w:t>
      </w:r>
      <w:proofErr w:type="spellStart"/>
      <w:r w:rsidR="004E3838">
        <w:rPr>
          <w:rFonts w:ascii="GHEA Grapalat" w:hAnsi="GHEA Grapalat"/>
          <w:i w:val="0"/>
        </w:rPr>
        <w:t>խմբավորված</w:t>
      </w:r>
      <w:proofErr w:type="spellEnd"/>
      <w:r w:rsidR="004E3838">
        <w:rPr>
          <w:rFonts w:ascii="GHEA Grapalat" w:hAnsi="GHEA Grapalat"/>
          <w:i w:val="0"/>
          <w:lang w:val="af-ZA"/>
        </w:rPr>
        <w:t xml:space="preserve">  </w:t>
      </w:r>
      <w:r w:rsidR="004E3838">
        <w:rPr>
          <w:rFonts w:ascii="GHEA Grapalat" w:hAnsi="GHEA Grapalat"/>
          <w:i w:val="0"/>
        </w:rPr>
        <w:t>է</w:t>
      </w:r>
      <w:r w:rsidR="004E3838">
        <w:rPr>
          <w:rFonts w:ascii="GHEA Grapalat" w:hAnsi="GHEA Grapalat"/>
          <w:i w:val="0"/>
          <w:lang w:val="af-ZA"/>
        </w:rPr>
        <w:t xml:space="preserve"> </w:t>
      </w:r>
      <w:r w:rsidR="004E3838">
        <w:rPr>
          <w:rFonts w:ascii="GHEA Grapalat" w:hAnsi="GHEA Grapalat"/>
          <w:i w:val="0"/>
          <w:lang w:val="hy-AM"/>
        </w:rPr>
        <w:t>1 /մեկ/</w:t>
      </w:r>
      <w:r w:rsidR="004E3838">
        <w:rPr>
          <w:rFonts w:ascii="GHEA Grapalat" w:hAnsi="GHEA Grapalat"/>
          <w:i w:val="0"/>
          <w:lang w:val="af-ZA"/>
        </w:rPr>
        <w:t xml:space="preserve"> </w:t>
      </w:r>
      <w:proofErr w:type="spellStart"/>
      <w:r w:rsidR="004E3838">
        <w:rPr>
          <w:rFonts w:ascii="GHEA Grapalat" w:hAnsi="GHEA Grapalat" w:cs="Sylfaen"/>
          <w:i w:val="0"/>
        </w:rPr>
        <w:t>չափաբաժնում</w:t>
      </w:r>
      <w:proofErr w:type="spellEnd"/>
      <w:r w:rsidR="004E3838">
        <w:rPr>
          <w:rFonts w:ascii="GHEA Grapalat" w:hAnsi="GHEA Grapalat" w:cs="Times Armenian"/>
          <w:i w:val="0"/>
          <w:lang w:val="af-ZA"/>
        </w:rPr>
        <w:t>`</w:t>
      </w:r>
    </w:p>
    <w:p w14:paraId="1ECE30DB" w14:textId="77777777" w:rsidR="004E3838" w:rsidRDefault="004E3838" w:rsidP="004E383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4E3838" w14:paraId="1B044EE8" w14:textId="77777777" w:rsidTr="004E3838">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350631" w14:textId="77777777" w:rsidR="004E3838" w:rsidRDefault="004E383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783B6E53" w14:textId="77777777" w:rsidR="004E3838" w:rsidRDefault="004E3838">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4E3838" w14:paraId="60EBC9E6" w14:textId="77777777" w:rsidTr="004E3838">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0F53CB5D" w14:textId="77777777" w:rsidR="004E3838" w:rsidRDefault="004E383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D614A" w14:textId="77777777" w:rsidR="004E3838" w:rsidRDefault="004E3838">
            <w:pPr>
              <w:pStyle w:val="BodyTextIndent2"/>
              <w:spacing w:line="240" w:lineRule="auto"/>
              <w:ind w:firstLine="0"/>
              <w:rPr>
                <w:rFonts w:ascii="GHEA Grapalat" w:hAnsi="GHEA Grapalat"/>
                <w:b/>
                <w:bCs/>
                <w:i/>
                <w:iCs/>
                <w:sz w:val="14"/>
                <w:szCs w:val="14"/>
              </w:rPr>
            </w:pPr>
            <w:r>
              <w:rPr>
                <w:rFonts w:ascii="GHEA Grapalat" w:hAnsi="GHEA Grapalat"/>
                <w:b/>
                <w:i/>
                <w:iCs/>
                <w:sz w:val="18"/>
                <w:szCs w:val="14"/>
                <w:lang w:val="hy-AM"/>
              </w:rPr>
              <w:t>գնման</w:t>
            </w:r>
            <w:r>
              <w:rPr>
                <w:rFonts w:ascii="GHEA Grapalat" w:hAnsi="GHEA Grapalat"/>
                <w:bCs/>
                <w:i/>
                <w:iCs/>
                <w:sz w:val="18"/>
                <w:szCs w:val="14"/>
                <w:lang w:val="hy-AM"/>
              </w:rPr>
              <w:t xml:space="preserve"> </w:t>
            </w:r>
            <w:r>
              <w:rPr>
                <w:rFonts w:ascii="GHEA Grapalat" w:hAnsi="GHEA Grapalat"/>
                <w:b/>
                <w:i/>
                <w:iCs/>
                <w:sz w:val="18"/>
                <w:szCs w:val="14"/>
                <w:lang w:val="hy-AM"/>
              </w:rPr>
              <w:t>գինը</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427A17B1" w14:textId="77777777" w:rsidR="004E3838" w:rsidRDefault="004E3838">
            <w:pPr>
              <w:rPr>
                <w:rFonts w:ascii="GHEA Grapalat" w:hAnsi="GHEA Grapalat"/>
                <w:b/>
                <w:bCs/>
                <w:i/>
                <w:iCs/>
                <w:sz w:val="20"/>
                <w:szCs w:val="20"/>
                <w:lang w:val="af-ZA"/>
              </w:rPr>
            </w:pPr>
          </w:p>
        </w:tc>
      </w:tr>
      <w:tr w:rsidR="004E3838" w:rsidRPr="0000103C" w14:paraId="09594EC9" w14:textId="77777777" w:rsidTr="004E3838">
        <w:tc>
          <w:tcPr>
            <w:tcW w:w="1701" w:type="dxa"/>
            <w:tcBorders>
              <w:top w:val="single" w:sz="4" w:space="0" w:color="auto"/>
              <w:left w:val="single" w:sz="4" w:space="0" w:color="auto"/>
              <w:bottom w:val="single" w:sz="4" w:space="0" w:color="auto"/>
              <w:right w:val="single" w:sz="4" w:space="0" w:color="auto"/>
            </w:tcBorders>
            <w:vAlign w:val="center"/>
            <w:hideMark/>
          </w:tcPr>
          <w:p w14:paraId="50AD6C46" w14:textId="77777777" w:rsidR="004E3838" w:rsidRDefault="004E3838">
            <w:pPr>
              <w:pStyle w:val="BodyTextIndent2"/>
              <w:spacing w:line="240" w:lineRule="auto"/>
              <w:ind w:firstLine="0"/>
              <w:jc w:val="center"/>
              <w:rPr>
                <w:rFonts w:ascii="GHEA Grapalat" w:hAnsi="GHEA Grapalat"/>
                <w:sz w:val="16"/>
              </w:rPr>
            </w:pPr>
            <w:r>
              <w:rPr>
                <w:rFonts w:ascii="GHEA Grapalat" w:hAnsi="GHEA Grapalat"/>
                <w:sz w:val="16"/>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1F8C9A" w14:textId="6FD3057A" w:rsidR="004E3838" w:rsidRPr="004E3838" w:rsidRDefault="00864F49">
            <w:pPr>
              <w:pStyle w:val="BodyTextIndent2"/>
              <w:spacing w:line="240" w:lineRule="auto"/>
              <w:ind w:firstLine="0"/>
              <w:jc w:val="center"/>
              <w:rPr>
                <w:rFonts w:ascii="GHEA Grapalat" w:hAnsi="GHEA Grapalat"/>
                <w:lang w:val="hy-AM"/>
              </w:rPr>
            </w:pPr>
            <w:r>
              <w:rPr>
                <w:rFonts w:ascii="GHEA Grapalat" w:hAnsi="GHEA Grapalat"/>
                <w:lang w:val="hy-AM"/>
              </w:rPr>
              <w:t xml:space="preserve">Մինչև </w:t>
            </w:r>
            <w:r w:rsidR="00903778">
              <w:rPr>
                <w:rFonts w:ascii="GHEA Grapalat" w:hAnsi="GHEA Grapalat"/>
                <w:lang w:val="hy-AM"/>
              </w:rPr>
              <w:t>1</w:t>
            </w:r>
            <w:r w:rsidR="000E2020">
              <w:rPr>
                <w:rFonts w:ascii="GHEA Grapalat" w:hAnsi="GHEA Grapalat"/>
                <w:lang w:val="hy-AM"/>
              </w:rPr>
              <w:t>8</w:t>
            </w:r>
            <w:r w:rsidR="00903778">
              <w:rPr>
                <w:rFonts w:ascii="GHEA Grapalat" w:hAnsi="GHEA Grapalat"/>
                <w:lang w:val="hy-AM"/>
              </w:rPr>
              <w:t>,</w:t>
            </w:r>
            <w:r w:rsidR="000E2020">
              <w:rPr>
                <w:rFonts w:ascii="GHEA Grapalat" w:hAnsi="GHEA Grapalat"/>
                <w:lang w:val="hy-AM"/>
              </w:rPr>
              <w:t>5</w:t>
            </w:r>
            <w:r w:rsidR="004E3838">
              <w:rPr>
                <w:rFonts w:ascii="GHEA Grapalat" w:hAnsi="GHEA Grapalat"/>
                <w:lang w:val="hy-AM"/>
              </w:rPr>
              <w:t>00</w:t>
            </w:r>
            <w:r w:rsidR="00903778">
              <w:rPr>
                <w:rFonts w:ascii="GHEA Grapalat" w:hAnsi="GHEA Grapalat"/>
                <w:lang w:val="hy-AM"/>
              </w:rPr>
              <w:t>,</w:t>
            </w:r>
            <w:r w:rsidR="004E3838">
              <w:rPr>
                <w:rFonts w:ascii="GHEA Grapalat" w:hAnsi="GHEA Grapalat"/>
                <w:lang w:val="hy-AM"/>
              </w:rPr>
              <w:t>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5D61BB3F" w14:textId="2ECD5879" w:rsidR="004E3838" w:rsidRDefault="000E2020">
            <w:pPr>
              <w:pStyle w:val="BodyTextIndent2"/>
              <w:spacing w:line="240" w:lineRule="auto"/>
              <w:ind w:firstLine="0"/>
              <w:rPr>
                <w:rFonts w:ascii="GHEA Grapalat" w:hAnsi="GHEA Grapalat"/>
                <w:vertAlign w:val="subscript"/>
              </w:rPr>
            </w:pPr>
            <w:r>
              <w:rPr>
                <w:rFonts w:ascii="GHEA Grapalat" w:eastAsia="MS Mincho" w:hAnsi="GHEA Grapalat" w:cs="Sylfaen"/>
                <w:b/>
                <w:bCs/>
                <w:szCs w:val="24"/>
                <w:lang w:val="hy-AM" w:eastAsia="ja-JP"/>
              </w:rPr>
              <w:t>Նոր Նորք</w:t>
            </w:r>
            <w:r w:rsidR="00D271BC">
              <w:rPr>
                <w:rFonts w:ascii="GHEA Grapalat" w:eastAsia="MS Mincho" w:hAnsi="GHEA Grapalat" w:cs="Sylfaen"/>
                <w:b/>
                <w:bCs/>
                <w:szCs w:val="24"/>
                <w:lang w:val="hy-AM" w:eastAsia="ja-JP"/>
              </w:rPr>
              <w:t xml:space="preserve"> վարչական շրջանի տարածքում հրատապ լուծում պահանջող </w:t>
            </w:r>
            <w:r w:rsidR="00D271BC">
              <w:rPr>
                <w:rFonts w:ascii="GHEA Grapalat" w:eastAsia="MS Mincho" w:hAnsi="GHEA Grapalat" w:cs="Sylfaen"/>
                <w:b/>
                <w:szCs w:val="24"/>
                <w:lang w:val="hy-AM" w:eastAsia="ja-JP"/>
              </w:rPr>
              <w:t>ծառայություններ</w:t>
            </w:r>
          </w:p>
        </w:tc>
      </w:tr>
    </w:tbl>
    <w:p w14:paraId="00E7A5FA" w14:textId="57235CB2" w:rsidR="00096865" w:rsidRPr="00E26C98" w:rsidRDefault="004E3838" w:rsidP="004E3838">
      <w:pPr>
        <w:pStyle w:val="Heading3"/>
        <w:spacing w:line="240" w:lineRule="auto"/>
        <w:ind w:firstLine="567"/>
        <w:jc w:val="both"/>
        <w:rPr>
          <w:rFonts w:ascii="GHEA Grapalat" w:hAnsi="GHEA Grapalat"/>
          <w:lang w:val="hy-AM"/>
        </w:rPr>
      </w:pPr>
      <w:r w:rsidRPr="004E3838">
        <w:rPr>
          <w:rFonts w:ascii="GHEA Grapalat" w:hAnsi="GHEA Grapalat"/>
          <w:lang w:val="hy-AM"/>
        </w:rPr>
        <w:t xml:space="preserve"> </w:t>
      </w:r>
      <w:r w:rsidR="007F0755" w:rsidRPr="00E26C98">
        <w:rPr>
          <w:rFonts w:ascii="GHEA Grapalat" w:hAnsi="GHEA Grapalat"/>
          <w:lang w:val="hy-AM"/>
        </w:rPr>
        <w:t xml:space="preserve">Ծառայության </w:t>
      </w:r>
      <w:r w:rsidR="00096865" w:rsidRPr="00E26C98">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26C98">
        <w:rPr>
          <w:rFonts w:ascii="GHEA Grapalat" w:hAnsi="GHEA Grapalat"/>
          <w:lang w:val="hy-AM"/>
        </w:rPr>
        <w:t xml:space="preserve">կնքվելիք </w:t>
      </w:r>
      <w:r w:rsidR="00096865" w:rsidRPr="00E26C98">
        <w:rPr>
          <w:rFonts w:ascii="GHEA Grapalat" w:hAnsi="GHEA Grapalat"/>
          <w:lang w:val="hy-AM"/>
        </w:rPr>
        <w:t xml:space="preserve">պայմանագրի անբաժանելի մասը, որի նախագիծը ներկայացված է սույն հրավերի N </w:t>
      </w:r>
      <w:r w:rsidR="00F473D6" w:rsidRPr="00E26C98">
        <w:rPr>
          <w:rFonts w:ascii="GHEA Grapalat" w:hAnsi="GHEA Grapalat"/>
          <w:lang w:val="hy-AM"/>
        </w:rPr>
        <w:t>6</w:t>
      </w:r>
      <w:r w:rsidR="00096865" w:rsidRPr="00E26C98">
        <w:rPr>
          <w:rFonts w:ascii="GHEA Grapalat" w:hAnsi="GHEA Grapalat"/>
          <w:lang w:val="hy-AM"/>
        </w:rPr>
        <w:t xml:space="preserve"> հավելվածում</w:t>
      </w:r>
      <w:r w:rsidR="004D5671" w:rsidRPr="00E26C98">
        <w:rPr>
          <w:rFonts w:ascii="GHEA Grapalat" w:hAnsi="GHEA Grapalat"/>
          <w:lang w:val="hy-AM"/>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7E885C9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00051B7F" w:rsidRPr="00271FEB">
        <w:rPr>
          <w:rFonts w:ascii="GHEA Grapalat" w:hAnsi="GHEA Grapalat" w:cs="Sylfaen"/>
          <w:sz w:val="20"/>
          <w:lang w:val="hy-AM"/>
        </w:rPr>
        <w:t>մ</w:t>
      </w:r>
      <w:r w:rsidRPr="00271FEB">
        <w:rPr>
          <w:rFonts w:ascii="GHEA Grapalat" w:hAnsi="GHEA Grapalat" w:cs="Sylfaen"/>
          <w:sz w:val="20"/>
          <w:lang w:val="hy-AM"/>
        </w:rPr>
        <w:t>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004D5671" w:rsidRPr="00271FEB">
        <w:rPr>
          <w:rFonts w:ascii="GHEA Grapalat" w:hAnsi="GHEA Grapalat" w:cs="Tahoma"/>
          <w:sz w:val="20"/>
          <w:lang w:val="hy-AM"/>
        </w:rPr>
        <w:t>։</w:t>
      </w:r>
      <w:r w:rsidR="00271FEB" w:rsidRPr="00271FEB">
        <w:rPr>
          <w:rStyle w:val="FootnoteReference"/>
          <w:rFonts w:ascii="GHEA Grapalat" w:hAnsi="GHEA Grapalat" w:cs="Tahoma"/>
          <w:sz w:val="20"/>
          <w:lang w:val="hy-AM"/>
        </w:rPr>
        <w:footnoteReference w:id="3"/>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F758B06"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879D4">
        <w:rPr>
          <w:rFonts w:ascii="GHEA Grapalat" w:hAnsi="GHEA Grapalat" w:cs="Sylfaen"/>
          <w:szCs w:val="24"/>
          <w:lang w:val="hy-AM"/>
        </w:rPr>
        <w:t>գնանշման հարցման</w:t>
      </w:r>
      <w:r w:rsidR="00A879D4"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5F1B6940"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C00E26" w:rsidRPr="00C00E26">
        <w:rPr>
          <w:rFonts w:ascii="GHEA Grapalat" w:hAnsi="GHEA Grapalat"/>
          <w:b/>
        </w:rPr>
        <w:t>202</w:t>
      </w:r>
      <w:r w:rsidR="00C00E26" w:rsidRPr="00C00E26">
        <w:rPr>
          <w:rFonts w:ascii="GHEA Grapalat" w:hAnsi="GHEA Grapalat"/>
          <w:b/>
          <w:lang w:val="hy-AM"/>
        </w:rPr>
        <w:t>4</w:t>
      </w:r>
      <w:r w:rsidR="00C00E26" w:rsidRPr="00C00E26">
        <w:rPr>
          <w:rFonts w:ascii="GHEA Grapalat" w:hAnsi="GHEA Grapalat"/>
          <w:b/>
        </w:rPr>
        <w:t xml:space="preserve"> թվականի </w:t>
      </w:r>
      <w:r w:rsidR="00BA0475">
        <w:rPr>
          <w:rFonts w:ascii="GHEA Grapalat" w:hAnsi="GHEA Grapalat"/>
          <w:b/>
          <w:lang w:val="hy-AM"/>
        </w:rPr>
        <w:t>փետր</w:t>
      </w:r>
      <w:r w:rsidR="00C00E26" w:rsidRPr="00C00E26">
        <w:rPr>
          <w:rFonts w:ascii="GHEA Grapalat" w:hAnsi="GHEA Grapalat"/>
          <w:b/>
          <w:lang w:val="hy-AM"/>
        </w:rPr>
        <w:t>վարի</w:t>
      </w:r>
      <w:r w:rsidR="00C00E26" w:rsidRPr="00C00E26">
        <w:rPr>
          <w:rFonts w:ascii="GHEA Grapalat" w:hAnsi="GHEA Grapalat"/>
          <w:b/>
        </w:rPr>
        <w:t xml:space="preserve"> </w:t>
      </w:r>
      <w:r w:rsidR="00BA0475">
        <w:rPr>
          <w:rFonts w:ascii="GHEA Grapalat" w:hAnsi="GHEA Grapalat"/>
          <w:b/>
          <w:lang w:val="hy-AM"/>
        </w:rPr>
        <w:t>5</w:t>
      </w:r>
      <w:r w:rsidR="00801BD6" w:rsidRPr="00C00E26">
        <w:rPr>
          <w:rFonts w:ascii="GHEA Grapalat" w:hAnsi="GHEA Grapalat"/>
          <w:b/>
          <w:lang w:val="hy-AM"/>
        </w:rPr>
        <w:t>-ը</w:t>
      </w:r>
      <w:r w:rsidR="00801BD6" w:rsidRPr="0018744E">
        <w:rPr>
          <w:rFonts w:ascii="GHEA Grapalat" w:hAnsi="GHEA Grapalat"/>
          <w:b/>
          <w:lang w:val="hy-AM"/>
        </w:rPr>
        <w:t>, ժամը 1</w:t>
      </w:r>
      <w:r w:rsidR="00801BD6">
        <w:rPr>
          <w:rFonts w:ascii="GHEA Grapalat" w:hAnsi="GHEA Grapalat"/>
          <w:b/>
          <w:lang w:val="hy-AM"/>
        </w:rPr>
        <w:t>1</w:t>
      </w:r>
      <w:r w:rsidR="00801BD6" w:rsidRPr="0018744E">
        <w:rPr>
          <w:rFonts w:ascii="GHEA Grapalat" w:hAnsi="GHEA Grapalat"/>
          <w:b/>
          <w:lang w:val="hy-AM"/>
        </w:rPr>
        <w:t>:00</w:t>
      </w:r>
      <w:r w:rsidR="00801BD6" w:rsidRPr="00406C77">
        <w:rPr>
          <w:rFonts w:ascii="GHEA Grapalat" w:hAnsi="GHEA Grapalat" w:cs="Sylfaen"/>
          <w:szCs w:val="24"/>
          <w:lang w:val="hy-AM"/>
        </w:rPr>
        <w:t>-ն։</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p w14:paraId="032DBE71" w14:textId="2D3E0C81" w:rsidR="00B67CCD" w:rsidRDefault="00246F46" w:rsidP="005624A7">
      <w:pPr>
        <w:pStyle w:val="norm"/>
        <w:spacing w:line="240" w:lineRule="auto"/>
        <w:ind w:firstLine="630"/>
        <w:rPr>
          <w:rFonts w:ascii="GHEA Grapalat" w:hAnsi="GHEA Grapalat" w:cs="Sylfaen"/>
          <w:b/>
          <w:bCs/>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0E207E" w:rsidRPr="000E207E">
        <w:rPr>
          <w:rFonts w:ascii="GHEA Grapalat" w:hAnsi="GHEA Grapalat" w:cs="Sylfaen"/>
          <w:b/>
          <w:bCs/>
          <w:sz w:val="20"/>
          <w:szCs w:val="24"/>
          <w:lang w:val="hy-AM" w:eastAsia="en-US"/>
        </w:rPr>
        <w:t xml:space="preserve">իր կողմից հաստատված </w:t>
      </w:r>
      <w:r w:rsidR="000E207E" w:rsidRPr="000E207E">
        <w:rPr>
          <w:rFonts w:ascii="GHEA Grapalat" w:hAnsi="GHEA Grapalat" w:cs="GHEA Grapalat"/>
          <w:b/>
          <w:bCs/>
          <w:color w:val="000000"/>
          <w:sz w:val="20"/>
          <w:lang w:val="hy-AM"/>
        </w:rPr>
        <w:t xml:space="preserve">միավորի առավելագույն  գնի միջին հանրագումարը՝ </w:t>
      </w:r>
      <w:r w:rsidR="000E207E" w:rsidRPr="000E207E">
        <w:rPr>
          <w:rFonts w:ascii="GHEA Grapalat" w:hAnsi="GHEA Grapalat"/>
          <w:b/>
          <w:bCs/>
          <w:sz w:val="20"/>
          <w:szCs w:val="18"/>
          <w:lang w:val="hy-AM"/>
        </w:rPr>
        <w:t>տոկոսային արտահայտությամբ</w:t>
      </w:r>
      <w:r w:rsidR="000E207E" w:rsidRPr="000E207E">
        <w:rPr>
          <w:rFonts w:ascii="GHEA Grapalat" w:hAnsi="GHEA Grapalat" w:cs="Sylfaen"/>
          <w:b/>
          <w:bCs/>
          <w:sz w:val="20"/>
          <w:szCs w:val="24"/>
          <w:lang w:val="hy-AM" w:eastAsia="en-US"/>
        </w:rPr>
        <w:t>.</w:t>
      </w:r>
    </w:p>
    <w:p w14:paraId="613A4FE0" w14:textId="79DFCDB0" w:rsidR="008C6A37" w:rsidRPr="008C6A37" w:rsidRDefault="008C6A37" w:rsidP="005624A7">
      <w:pPr>
        <w:pStyle w:val="norm"/>
        <w:spacing w:line="240" w:lineRule="auto"/>
        <w:ind w:firstLine="630"/>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      </w:t>
      </w:r>
      <w:r w:rsidRPr="008C6A37">
        <w:rPr>
          <w:rFonts w:ascii="GHEA Grapalat" w:hAnsi="GHEA Grapalat" w:cs="Sylfaen"/>
          <w:b/>
          <w:bCs/>
          <w:sz w:val="20"/>
          <w:szCs w:val="24"/>
          <w:lang w:val="hy-AM" w:eastAsia="en-US"/>
        </w:rPr>
        <w:t xml:space="preserve">իր կողմից հաստատված՝ լրացված ծավալաթերթ-նախահաշիվ, հաշվի առնելով սույն հրավերին կցված ծավալաթերթով ըստ </w:t>
      </w:r>
      <w:r>
        <w:rPr>
          <w:rFonts w:ascii="GHEA Grapalat" w:hAnsi="GHEA Grapalat" w:cs="Sylfaen"/>
          <w:b/>
          <w:bCs/>
          <w:sz w:val="20"/>
          <w:szCs w:val="24"/>
          <w:lang w:val="hy-AM" w:eastAsia="en-US"/>
        </w:rPr>
        <w:t>ծառայությունների</w:t>
      </w:r>
      <w:r w:rsidRPr="008C6A37">
        <w:rPr>
          <w:rFonts w:ascii="GHEA Grapalat" w:hAnsi="GHEA Grapalat" w:cs="Sylfaen"/>
          <w:b/>
          <w:bCs/>
          <w:sz w:val="20"/>
          <w:szCs w:val="24"/>
          <w:lang w:val="hy-AM" w:eastAsia="en-US"/>
        </w:rPr>
        <w:t xml:space="preserve"> առանձին տողերի </w:t>
      </w:r>
      <w:r w:rsidRPr="008C6A37">
        <w:rPr>
          <w:rFonts w:ascii="GHEA Grapalat" w:hAnsi="GHEA Grapalat" w:cs="GHEA Grapalat"/>
          <w:b/>
          <w:bCs/>
          <w:color w:val="000000"/>
          <w:sz w:val="20"/>
          <w:lang w:val="hy-AM"/>
        </w:rPr>
        <w:t>միավորի առավելագույն գնի՝  տոկոսային արտահայտությամբ</w:t>
      </w:r>
      <w:r w:rsidRPr="008C6A37">
        <w:rPr>
          <w:rFonts w:ascii="GHEA Grapalat" w:hAnsi="GHEA Grapalat" w:cs="Sylfaen"/>
          <w:b/>
          <w:bCs/>
          <w:szCs w:val="28"/>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4CCC8CC"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lastRenderedPageBreak/>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4478BB">
        <w:rPr>
          <w:rFonts w:ascii="GHEA Grapalat" w:hAnsi="GHEA Grapalat" w:cs="Sylfaen"/>
          <w:sz w:val="20"/>
          <w:lang w:val="hy-AM"/>
        </w:rPr>
        <w:t xml:space="preserve"> </w:t>
      </w:r>
      <w:r w:rsidR="004478BB" w:rsidRPr="009450C9">
        <w:rPr>
          <w:rFonts w:ascii="GHEA Grapalat" w:hAnsi="GHEA Grapalat"/>
          <w:b/>
          <w:sz w:val="20"/>
          <w:szCs w:val="20"/>
          <w:lang w:val="hy-AM"/>
        </w:rPr>
        <w:t>տոկոսային արտահայտությամբ</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3A4507EE" w:rsidR="00337F3C" w:rsidRPr="00F566BF" w:rsidRDefault="00BA64B8" w:rsidP="006C76D9">
      <w:pPr>
        <w:ind w:right="309"/>
        <w:jc w:val="both"/>
        <w:rPr>
          <w:rFonts w:ascii="GHEA Grapalat" w:hAnsi="GHEA Grapalat" w:cs="Sylfaen"/>
          <w:sz w:val="20"/>
          <w:lang w:val="es-ES"/>
        </w:rPr>
      </w:pPr>
      <w:r>
        <w:rPr>
          <w:rFonts w:ascii="GHEA Grapalat" w:hAnsi="GHEA Grapalat"/>
          <w:sz w:val="20"/>
          <w:lang w:val="hy-AM"/>
        </w:rPr>
        <w:t xml:space="preserve">         </w:t>
      </w:r>
      <w:r w:rsidR="00C8055A"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lang w:val="hy-AM"/>
        </w:rPr>
        <w:t>Մ</w:t>
      </w:r>
      <w:r w:rsidR="00A45946" w:rsidRPr="00F566BF">
        <w:rPr>
          <w:rFonts w:ascii="GHEA Grapalat" w:hAnsi="GHEA Grapalat" w:cs="Sylfaen"/>
          <w:sz w:val="20"/>
          <w:lang w:val="hy-AM"/>
        </w:rPr>
        <w:t xml:space="preserve">ասնակիցը գնային առաջարկը ներկայացնում է </w:t>
      </w:r>
      <w:r w:rsidR="006C76D9" w:rsidRPr="009450C9">
        <w:rPr>
          <w:rFonts w:ascii="GHEA Grapalat" w:hAnsi="GHEA Grapalat"/>
          <w:b/>
          <w:sz w:val="20"/>
          <w:szCs w:val="20"/>
          <w:lang w:val="hy-AM"/>
        </w:rPr>
        <w:t xml:space="preserve">տոկոսային արտահայտությամբ </w:t>
      </w:r>
      <w:r w:rsidR="006C76D9" w:rsidRPr="009450C9">
        <w:rPr>
          <w:rFonts w:ascii="GHEA Grapalat" w:hAnsi="GHEA Grapalat"/>
          <w:b/>
          <w:sz w:val="20"/>
          <w:szCs w:val="20"/>
          <w:lang w:val="es-ES"/>
        </w:rPr>
        <w:t>(</w:t>
      </w:r>
      <w:r w:rsidR="006C76D9" w:rsidRPr="009450C9">
        <w:rPr>
          <w:rFonts w:ascii="GHEA Grapalat" w:hAnsi="GHEA Grapalat"/>
          <w:b/>
          <w:sz w:val="20"/>
          <w:szCs w:val="20"/>
          <w:lang w:val="hy-AM"/>
        </w:rPr>
        <w:t>Համաձայն հավելված 2</w:t>
      </w:r>
      <w:r w:rsidR="006C76D9" w:rsidRPr="009450C9">
        <w:rPr>
          <w:rFonts w:ascii="GHEA Grapalat" w:hAnsi="GHEA Grapalat"/>
          <w:b/>
          <w:sz w:val="20"/>
          <w:szCs w:val="20"/>
          <w:lang w:val="es-ES"/>
        </w:rPr>
        <w:t>)</w:t>
      </w:r>
      <w:r w:rsidR="006C76D9" w:rsidRPr="009450C9">
        <w:rPr>
          <w:rFonts w:ascii="GHEA Grapalat" w:hAnsi="GHEA Grapalat" w:cs="Sylfaen"/>
          <w:sz w:val="20"/>
          <w:szCs w:val="20"/>
          <w:lang w:val="hy-AM"/>
        </w:rPr>
        <w:t>:</w:t>
      </w:r>
      <w:r w:rsidR="006C76D9">
        <w:rPr>
          <w:rFonts w:ascii="GHEA Grapalat" w:hAnsi="GHEA Grapalat" w:cs="Sylfaen"/>
          <w:sz w:val="20"/>
          <w:lang w:val="hy-AM"/>
        </w:rPr>
        <w:t xml:space="preserve"> </w:t>
      </w:r>
      <w:r w:rsidR="005855C3" w:rsidRPr="00BA64B8">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BA64B8">
        <w:rPr>
          <w:rFonts w:ascii="GHEA Grapalat" w:hAnsi="GHEA Grapalat" w:cs="Sylfaen"/>
          <w:sz w:val="20"/>
          <w:lang w:val="hy-AM"/>
        </w:rPr>
        <w:t>մ</w:t>
      </w:r>
      <w:r w:rsidR="00A45946"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lang w:val="es-ES"/>
        </w:rPr>
        <w:t xml:space="preserve"> </w:t>
      </w:r>
      <w:r w:rsidR="006C76D9" w:rsidRPr="009450C9">
        <w:rPr>
          <w:rFonts w:ascii="GHEA Grapalat" w:hAnsi="GHEA Grapalat"/>
          <w:b/>
          <w:bCs/>
          <w:sz w:val="20"/>
          <w:szCs w:val="20"/>
          <w:lang w:val="hy-AM"/>
        </w:rPr>
        <w:t xml:space="preserve">մասնակիցը գնային առաջարկը պետք է ներկայացնի սույն հրավերի հավելված </w:t>
      </w:r>
      <w:r>
        <w:rPr>
          <w:rFonts w:ascii="GHEA Grapalat" w:hAnsi="GHEA Grapalat"/>
          <w:b/>
          <w:bCs/>
          <w:sz w:val="20"/>
          <w:szCs w:val="20"/>
          <w:lang w:val="hy-AM"/>
        </w:rPr>
        <w:t>2</w:t>
      </w:r>
      <w:r w:rsidR="006C76D9" w:rsidRPr="009450C9">
        <w:rPr>
          <w:rFonts w:ascii="GHEA Grapalat" w:hAnsi="GHEA Grapalat"/>
          <w:b/>
          <w:bCs/>
          <w:sz w:val="20"/>
          <w:szCs w:val="20"/>
          <w:lang w:val="hy-AM"/>
        </w:rPr>
        <w:t>-ում սահմանված օրինակելի ձևաչափի համաձայն:</w:t>
      </w:r>
      <w:r w:rsidR="00A45946"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Ընդ</w:t>
      </w:r>
      <w:proofErr w:type="spellEnd"/>
      <w:r w:rsidR="00337F3C"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որում</w:t>
      </w:r>
      <w:proofErr w:type="spellEnd"/>
      <w:r w:rsidR="00337F3C" w:rsidRPr="00F566BF">
        <w:rPr>
          <w:rFonts w:ascii="GHEA Grapalat" w:hAnsi="GHEA Grapalat" w:cs="Sylfaen"/>
          <w:sz w:val="20"/>
          <w:lang w:val="es-E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14A56490" w14:textId="0E86221B"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6C76D9">
        <w:rPr>
          <w:rFonts w:ascii="GHEA Grapalat" w:hAnsi="GHEA Grapalat"/>
          <w:sz w:val="20"/>
          <w:lang w:val="hy-AM"/>
        </w:rPr>
        <w:t xml:space="preserve"> </w:t>
      </w:r>
      <w:r w:rsidR="006C76D9" w:rsidRPr="009450C9">
        <w:rPr>
          <w:rFonts w:ascii="GHEA Grapalat" w:hAnsi="GHEA Grapalat"/>
          <w:b/>
          <w:sz w:val="20"/>
          <w:szCs w:val="18"/>
          <w:lang w:val="hy-AM"/>
        </w:rPr>
        <w:t>տոկոսային արտահայտությամբ</w:t>
      </w:r>
      <w:r w:rsidR="006C76D9" w:rsidRPr="009450C9">
        <w:rPr>
          <w:rFonts w:ascii="GHEA Grapalat" w:hAnsi="GHEA Grapalat"/>
          <w:sz w:val="18"/>
          <w:szCs w:val="18"/>
          <w:lang w:val="es-ES"/>
        </w:rPr>
        <w:t xml:space="preserve"> </w:t>
      </w:r>
      <w:r w:rsidR="006C76D9" w:rsidRPr="009450C9">
        <w:rPr>
          <w:rFonts w:ascii="GHEA Grapalat" w:hAnsi="GHEA Grapalat"/>
          <w:b/>
          <w:sz w:val="20"/>
          <w:lang w:val="es-ES"/>
        </w:rPr>
        <w:t>(</w:t>
      </w:r>
      <w:r w:rsidR="006C76D9" w:rsidRPr="009450C9">
        <w:rPr>
          <w:rFonts w:ascii="GHEA Grapalat" w:hAnsi="GHEA Grapalat"/>
          <w:b/>
          <w:sz w:val="20"/>
          <w:lang w:val="hy-AM"/>
        </w:rPr>
        <w:t xml:space="preserve">Համաձայն հավելված </w:t>
      </w:r>
      <w:r w:rsidR="00BA64B8">
        <w:rPr>
          <w:rFonts w:ascii="GHEA Grapalat" w:hAnsi="GHEA Grapalat"/>
          <w:b/>
          <w:sz w:val="20"/>
          <w:lang w:val="hy-AM"/>
        </w:rPr>
        <w:t>2</w:t>
      </w:r>
      <w:r w:rsidR="006C76D9" w:rsidRPr="009450C9">
        <w:rPr>
          <w:rFonts w:ascii="GHEA Grapalat" w:hAnsi="GHEA Grapalat"/>
          <w:b/>
          <w:sz w:val="20"/>
          <w:lang w:val="es-ES"/>
        </w:rPr>
        <w:t>)</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3BC56E75"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FE181E" w:rsidRPr="00DC3CC7">
        <w:rPr>
          <w:rFonts w:ascii="GHEA Grapalat" w:hAnsi="GHEA Grapalat"/>
          <w:b/>
        </w:rPr>
        <w:t xml:space="preserve">մինչև </w:t>
      </w:r>
      <w:r w:rsidR="00D92688" w:rsidRPr="00D92688">
        <w:rPr>
          <w:rFonts w:ascii="GHEA Grapalat" w:hAnsi="GHEA Grapalat"/>
          <w:b/>
        </w:rPr>
        <w:t>202</w:t>
      </w:r>
      <w:r w:rsidR="00D92688" w:rsidRPr="00D92688">
        <w:rPr>
          <w:rFonts w:ascii="GHEA Grapalat" w:hAnsi="GHEA Grapalat"/>
          <w:b/>
          <w:lang w:val="hy-AM"/>
        </w:rPr>
        <w:t>4</w:t>
      </w:r>
      <w:r w:rsidR="00D92688" w:rsidRPr="00D92688">
        <w:rPr>
          <w:rFonts w:ascii="GHEA Grapalat" w:hAnsi="GHEA Grapalat"/>
          <w:b/>
        </w:rPr>
        <w:t xml:space="preserve"> թվականի </w:t>
      </w:r>
      <w:r w:rsidR="003E1E1E">
        <w:rPr>
          <w:rFonts w:ascii="GHEA Grapalat" w:hAnsi="GHEA Grapalat"/>
          <w:b/>
          <w:lang w:val="hy-AM"/>
        </w:rPr>
        <w:t>փետր</w:t>
      </w:r>
      <w:r w:rsidR="00D92688" w:rsidRPr="00D92688">
        <w:rPr>
          <w:rFonts w:ascii="GHEA Grapalat" w:hAnsi="GHEA Grapalat"/>
          <w:b/>
          <w:lang w:val="hy-AM"/>
        </w:rPr>
        <w:t>վարի</w:t>
      </w:r>
      <w:r w:rsidR="00D92688" w:rsidRPr="00D92688">
        <w:rPr>
          <w:rFonts w:ascii="GHEA Grapalat" w:hAnsi="GHEA Grapalat"/>
          <w:b/>
        </w:rPr>
        <w:t xml:space="preserve"> </w:t>
      </w:r>
      <w:r w:rsidR="003E1E1E">
        <w:rPr>
          <w:rFonts w:ascii="GHEA Grapalat" w:hAnsi="GHEA Grapalat"/>
          <w:b/>
          <w:lang w:val="hy-AM"/>
        </w:rPr>
        <w:t>5</w:t>
      </w:r>
      <w:r w:rsidR="00FE181E" w:rsidRPr="00D92688">
        <w:rPr>
          <w:rFonts w:ascii="GHEA Grapalat" w:hAnsi="GHEA Grapalat"/>
          <w:b/>
          <w:lang w:val="hy-AM"/>
        </w:rPr>
        <w:t>-</w:t>
      </w:r>
      <w:r w:rsidR="00436C91">
        <w:rPr>
          <w:rFonts w:ascii="GHEA Grapalat" w:hAnsi="GHEA Grapalat"/>
          <w:b/>
          <w:lang w:val="hy-AM"/>
        </w:rPr>
        <w:t>ին</w:t>
      </w:r>
      <w:r w:rsidR="00FE181E" w:rsidRPr="0018744E">
        <w:rPr>
          <w:rFonts w:ascii="GHEA Grapalat" w:hAnsi="GHEA Grapalat"/>
          <w:b/>
          <w:lang w:val="hy-AM"/>
        </w:rPr>
        <w:t>, ժամը 1</w:t>
      </w:r>
      <w:r w:rsidR="00FE181E">
        <w:rPr>
          <w:rFonts w:ascii="GHEA Grapalat" w:hAnsi="GHEA Grapalat"/>
          <w:b/>
          <w:lang w:val="hy-AM"/>
        </w:rPr>
        <w:t>1</w:t>
      </w:r>
      <w:r w:rsidR="00FE181E" w:rsidRPr="0018744E">
        <w:rPr>
          <w:rFonts w:ascii="GHEA Grapalat" w:hAnsi="GHEA Grapalat"/>
          <w:b/>
          <w:lang w:val="hy-AM"/>
        </w:rPr>
        <w:t>:00</w:t>
      </w:r>
      <w:r w:rsidR="00FE181E" w:rsidRPr="005E1F72">
        <w:rPr>
          <w:rFonts w:ascii="GHEA Grapalat" w:hAnsi="GHEA Grapalat" w:cs="Sylfaen"/>
          <w:szCs w:val="24"/>
        </w:rPr>
        <w:t>-</w:t>
      </w:r>
      <w:r w:rsidR="00FE181E" w:rsidRPr="005E1F72">
        <w:rPr>
          <w:rFonts w:ascii="GHEA Grapalat" w:hAnsi="GHEA Grapalat" w:cs="Sylfaen"/>
          <w:szCs w:val="24"/>
          <w:lang w:val="en-US"/>
        </w:rPr>
        <w:t>ի</w:t>
      </w:r>
      <w:r w:rsidR="00FE181E" w:rsidRPr="005E1F72">
        <w:rPr>
          <w:rFonts w:ascii="GHEA Grapalat" w:hAnsi="GHEA Grapalat" w:cs="Sylfaen"/>
          <w:szCs w:val="24"/>
          <w:lang w:val="ru-RU"/>
        </w:rPr>
        <w:t>ն։</w:t>
      </w:r>
    </w:p>
    <w:p w14:paraId="49ED33DC" w14:textId="0F3A2A41"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0019731E" w:rsidRPr="00CD5A94">
        <w:rPr>
          <w:rFonts w:ascii="GHEA Grapalat" w:hAnsi="GHEA Grapalat"/>
          <w:b/>
          <w:sz w:val="20"/>
          <w:szCs w:val="20"/>
          <w:lang w:val="af-ZA"/>
        </w:rPr>
        <w:t>տոկոսային արտահայտությամբ,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2F07985A"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5E7094" w:rsidRPr="00845323">
        <w:rPr>
          <w:rFonts w:ascii="GHEA Grapalat" w:hAnsi="GHEA Grapalat" w:cs="GHEA Grapalat"/>
          <w:b/>
          <w:bCs/>
          <w:color w:val="000000"/>
          <w:sz w:val="20"/>
          <w:szCs w:val="20"/>
          <w:lang w:val="af-ZA"/>
        </w:rPr>
        <w:t>գնային առաջարկները տոկոսային արտահայտությամբ</w:t>
      </w:r>
      <w:r w:rsidR="005E7094">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lastRenderedPageBreak/>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5821FD6C"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4C5CE8" w:rsidRPr="00845323">
        <w:rPr>
          <w:rFonts w:ascii="GHEA Grapalat" w:hAnsi="GHEA Grapalat" w:cs="GHEA Grapalat"/>
          <w:b/>
          <w:bCs/>
          <w:color w:val="000000"/>
        </w:rPr>
        <w:t>միավորի առավելագույն գնի միջին հանրագումար</w:t>
      </w:r>
      <w:r w:rsidR="004C5CE8" w:rsidRPr="00845323">
        <w:rPr>
          <w:rFonts w:ascii="GHEA Grapalat" w:hAnsi="GHEA Grapalat" w:cs="GHEA Grapalat"/>
          <w:b/>
          <w:bCs/>
          <w:color w:val="000000"/>
          <w:lang w:val="hy-AM"/>
        </w:rPr>
        <w:t xml:space="preserve">ի </w:t>
      </w:r>
      <w:r w:rsidR="004C5CE8" w:rsidRPr="00845323">
        <w:rPr>
          <w:rFonts w:ascii="GHEA Grapalat" w:hAnsi="GHEA Grapalat" w:cs="Sylfaen"/>
          <w:lang w:val="ru-RU"/>
        </w:rPr>
        <w:t>նվազագույն</w:t>
      </w:r>
      <w:r w:rsidR="004C5CE8" w:rsidRPr="00845323">
        <w:rPr>
          <w:rFonts w:ascii="GHEA Grapalat" w:hAnsi="GHEA Grapalat" w:cs="GHEA Grapalat"/>
          <w:b/>
          <w:bCs/>
          <w:color w:val="000000"/>
        </w:rPr>
        <w:t xml:space="preserve"> տոկոսային արտահայտությամբ</w:t>
      </w:r>
      <w:r w:rsidR="004C5CE8" w:rsidRPr="00845323">
        <w:rPr>
          <w:rFonts w:ascii="GHEA Grapalat" w:hAnsi="GHEA Grapalat" w:cs="Sylfaen"/>
        </w:rPr>
        <w:t xml:space="preserve"> </w:t>
      </w:r>
      <w:r w:rsidR="004C5CE8" w:rsidRPr="00845323">
        <w:rPr>
          <w:rFonts w:ascii="GHEA Grapalat" w:hAnsi="GHEA Grapalat" w:cs="Sylfaen"/>
          <w:lang w:val="ru-RU"/>
        </w:rPr>
        <w:t>առաջարկ</w:t>
      </w:r>
      <w:r w:rsidR="004C5CE8" w:rsidRPr="00845323">
        <w:rPr>
          <w:rFonts w:ascii="GHEA Grapalat" w:hAnsi="GHEA Grapalat" w:cs="Sylfaen"/>
        </w:rPr>
        <w:t xml:space="preserve"> </w:t>
      </w:r>
      <w:r w:rsidR="004C5CE8" w:rsidRPr="00845323">
        <w:rPr>
          <w:rFonts w:ascii="GHEA Grapalat" w:hAnsi="GHEA Grapalat" w:cs="Sylfaen"/>
          <w:lang w:val="ru-RU"/>
        </w:rPr>
        <w:t>ներկայացրած</w:t>
      </w:r>
      <w:r w:rsidR="004C5CE8" w:rsidRPr="00845323">
        <w:rPr>
          <w:rFonts w:ascii="GHEA Grapalat" w:hAnsi="GHEA Grapalat" w:cs="Sylfaen"/>
        </w:rPr>
        <w:t xml:space="preserve"> </w:t>
      </w:r>
      <w:r w:rsidR="004C5CE8" w:rsidRPr="00845323">
        <w:rPr>
          <w:rFonts w:ascii="GHEA Grapalat" w:hAnsi="GHEA Grapalat" w:cs="Sylfaen"/>
          <w:lang w:val="en-US"/>
        </w:rPr>
        <w:t>մ</w:t>
      </w:r>
      <w:r w:rsidR="004C5CE8" w:rsidRPr="00845323">
        <w:rPr>
          <w:rFonts w:ascii="GHEA Grapalat" w:hAnsi="GHEA Grapalat" w:cs="Sylfaen"/>
          <w:lang w:val="ru-RU"/>
        </w:rPr>
        <w:t>ասնակցին</w:t>
      </w:r>
      <w:r w:rsidR="004C5CE8" w:rsidRPr="00845323">
        <w:rPr>
          <w:rFonts w:ascii="GHEA Grapalat" w:hAnsi="GHEA Grapalat" w:cs="Sylfaen"/>
        </w:rPr>
        <w:t xml:space="preserve"> </w:t>
      </w:r>
      <w:r w:rsidR="004C5CE8" w:rsidRPr="00845323">
        <w:rPr>
          <w:rFonts w:ascii="GHEA Grapalat" w:hAnsi="GHEA Grapalat" w:cs="Sylfaen"/>
          <w:lang w:val="ru-RU"/>
        </w:rPr>
        <w:t>նախապատվություն</w:t>
      </w:r>
      <w:r w:rsidR="004C5CE8" w:rsidRPr="00845323">
        <w:rPr>
          <w:rFonts w:ascii="GHEA Grapalat" w:hAnsi="GHEA Grapalat" w:cs="Sylfaen"/>
        </w:rPr>
        <w:t xml:space="preserve"> </w:t>
      </w:r>
      <w:r w:rsidR="004C5CE8" w:rsidRPr="00845323">
        <w:rPr>
          <w:rFonts w:ascii="GHEA Grapalat" w:hAnsi="GHEA Grapalat" w:cs="Sylfaen"/>
          <w:lang w:val="ru-RU"/>
        </w:rPr>
        <w:t>տալու</w:t>
      </w:r>
      <w:r w:rsidR="004C5CE8" w:rsidRPr="00845323">
        <w:rPr>
          <w:rFonts w:ascii="GHEA Grapalat" w:hAnsi="GHEA Grapalat" w:cs="Sylfaen"/>
        </w:rPr>
        <w:t xml:space="preserve"> </w:t>
      </w:r>
      <w:r w:rsidR="004C5CE8" w:rsidRPr="00845323">
        <w:rPr>
          <w:rFonts w:ascii="GHEA Grapalat" w:hAnsi="GHEA Grapalat" w:cs="Sylfaen"/>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122E1E">
        <w:rPr>
          <w:rFonts w:ascii="GHEA Grapalat" w:hAnsi="GHEA Grapalat" w:cs="Sylfaen"/>
          <w:lang w:val="hy-AM"/>
        </w:rPr>
        <w:t xml:space="preserve"> </w:t>
      </w:r>
      <w:r w:rsidR="00122E1E" w:rsidRPr="00845323">
        <w:rPr>
          <w:rFonts w:ascii="GHEA Grapalat" w:hAnsi="GHEA Grapalat" w:cs="GHEA Grapalat"/>
          <w:b/>
          <w:bCs/>
          <w:color w:val="000000"/>
        </w:rPr>
        <w:t>տոկոսային արտահայտությամբ</w:t>
      </w:r>
      <w:r w:rsidR="00122E1E" w:rsidRPr="00845323">
        <w:rPr>
          <w:rFonts w:ascii="GHEA Grapalat" w:hAnsi="GHEA Grapalat" w:cs="Sylfaen"/>
          <w:lang w:val="hy-AM"/>
        </w:rPr>
        <w:t>:</w:t>
      </w:r>
    </w:p>
    <w:p w14:paraId="640B7DFE" w14:textId="125DC99E"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E7346A" w:rsidRPr="004B52EC">
        <w:rPr>
          <w:rFonts w:ascii="GHEA Grapalat" w:hAnsi="GHEA Grapalat" w:cs="Sylfaen"/>
          <w:b/>
          <w:i w:val="0"/>
          <w:lang w:val="hy-AM"/>
        </w:rPr>
        <w:t>ՀՀ Կենտրոնական բանկի կողմից</w:t>
      </w:r>
      <w:r w:rsidR="00E7346A">
        <w:rPr>
          <w:rFonts w:ascii="GHEA Grapalat" w:hAnsi="GHEA Grapalat" w:cs="Sylfaen"/>
          <w:b/>
          <w:i w:val="0"/>
          <w:lang w:val="hy-AM"/>
        </w:rPr>
        <w:t xml:space="preserve"> հայտերի բացման օրվա դրությամբ</w:t>
      </w:r>
      <w:r w:rsidR="00E7346A" w:rsidRPr="004B52EC">
        <w:rPr>
          <w:rFonts w:ascii="GHEA Grapalat" w:hAnsi="GHEA Grapalat" w:cs="Sylfaen"/>
          <w:b/>
          <w:i w:val="0"/>
          <w:lang w:val="hy-AM"/>
        </w:rPr>
        <w:t xml:space="preserve"> սահմանված</w:t>
      </w:r>
      <w:r w:rsidR="00954C1B">
        <w:rPr>
          <w:rStyle w:val="FootnoteReference"/>
          <w:rFonts w:ascii="GHEA Grapalat" w:hAnsi="GHEA Grapalat" w:cs="Sylfaen"/>
          <w:i w:val="0"/>
          <w:szCs w:val="24"/>
          <w:lang w:val="af-ZA"/>
        </w:rPr>
        <w:footnoteReference w:id="5"/>
      </w:r>
      <w:r w:rsidR="00F11794" w:rsidRPr="00954C1B">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փոխարժեքով</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67E99F21" w:rsidR="009B6D58" w:rsidRPr="00F566BF" w:rsidRDefault="00BD1B59" w:rsidP="00BD1B59">
      <w:pPr>
        <w:pStyle w:val="norm"/>
        <w:spacing w:line="240" w:lineRule="auto"/>
        <w:ind w:firstLine="0"/>
        <w:rPr>
          <w:rFonts w:ascii="GHEA Grapalat" w:hAnsi="GHEA Grapalat" w:cs="Sylfaen"/>
          <w:sz w:val="20"/>
          <w:szCs w:val="24"/>
          <w:lang w:val="af-ZA" w:eastAsia="en-US"/>
        </w:rPr>
      </w:pPr>
      <w:r>
        <w:rPr>
          <w:rFonts w:ascii="GHEA Grapalat" w:hAnsi="GHEA Grapalat"/>
          <w:sz w:val="20"/>
          <w:lang w:val="hy-AM" w:eastAsia="x-none"/>
        </w:rPr>
        <w:t xml:space="preserve">           </w:t>
      </w:r>
      <w:r w:rsidR="00FD2748"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BD1B59">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00FD2748" w:rsidRPr="00BD1B59">
        <w:rPr>
          <w:rFonts w:ascii="GHEA Grapalat" w:hAnsi="GHEA Grapalat" w:cs="Sylfaen"/>
          <w:sz w:val="20"/>
          <w:szCs w:val="24"/>
          <w:lang w:val="hy-AM" w:eastAsia="en-US"/>
        </w:rPr>
        <w:t>մ</w:t>
      </w:r>
      <w:r w:rsidR="00973FB1" w:rsidRPr="00BD1B59">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BD1B59">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w:t>
      </w:r>
      <w:r w:rsidR="00476579" w:rsidRPr="00F566BF">
        <w:rPr>
          <w:rFonts w:ascii="GHEA Grapalat" w:hAnsi="GHEA Grapalat" w:cs="Sylfaen"/>
          <w:sz w:val="20"/>
          <w:szCs w:val="24"/>
          <w:lang w:val="hy-AM" w:eastAsia="en-US"/>
        </w:rPr>
        <w:lastRenderedPageBreak/>
        <w:t xml:space="preserve">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lastRenderedPageBreak/>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7511E8C6" w14:textId="4B1BDF60" w:rsidR="00A5045F" w:rsidRDefault="00196487" w:rsidP="00EF3662">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00A5045F" w:rsidRPr="00845323">
        <w:rPr>
          <w:rFonts w:ascii="GHEA Grapalat" w:hAnsi="GHEA Grapalat" w:cs="GHEA Grapalat"/>
          <w:b/>
          <w:bCs/>
          <w:color w:val="000000"/>
          <w:sz w:val="20"/>
          <w:lang w:val="hy-AM"/>
        </w:rPr>
        <w:t>միավորի առավելագույն  գնի միջին հանրագումարի՝ տոկոսային արտահայտությամբ</w:t>
      </w:r>
      <w:r w:rsidR="00A5045F" w:rsidRPr="005E1F72">
        <w:rPr>
          <w:rFonts w:ascii="GHEA Grapalat" w:hAnsi="GHEA Grapalat" w:cs="Tahoma"/>
          <w:sz w:val="20"/>
          <w:lang w:val="hy-AM"/>
        </w:rPr>
        <w:t xml:space="preserve"> առաջարկների</w:t>
      </w:r>
      <w:r w:rsidR="00A5045F">
        <w:rPr>
          <w:rFonts w:ascii="GHEA Grapalat" w:hAnsi="GHEA Grapalat" w:cs="Tahoma"/>
          <w:sz w:val="20"/>
          <w:lang w:val="hy-AM"/>
        </w:rPr>
        <w:t>.</w:t>
      </w:r>
    </w:p>
    <w:p w14:paraId="09E4FB92" w14:textId="62265EDB"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lastRenderedPageBreak/>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368DE8E2"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127929">
        <w:rPr>
          <w:rFonts w:ascii="GHEA Grapalat" w:hAnsi="GHEA Grapalat" w:cs="Sylfaen"/>
          <w:b/>
          <w:bCs/>
          <w:sz w:val="24"/>
          <w:szCs w:val="24"/>
          <w:lang w:val="es-ES"/>
        </w:rPr>
        <w:t>«</w:t>
      </w:r>
      <w:r w:rsidR="00127929" w:rsidRPr="00127929">
        <w:rPr>
          <w:rFonts w:ascii="GHEA Grapalat" w:hAnsi="GHEA Grapalat" w:cs="Sylfaen"/>
          <w:b/>
          <w:bCs/>
          <w:sz w:val="24"/>
          <w:szCs w:val="24"/>
          <w:lang w:val="hy-AM"/>
        </w:rPr>
        <w:t>10</w:t>
      </w:r>
      <w:r w:rsidRPr="00127929">
        <w:rPr>
          <w:rFonts w:ascii="GHEA Grapalat" w:hAnsi="GHEA Grapalat" w:cs="Sylfaen"/>
          <w:b/>
          <w:bCs/>
          <w:sz w:val="24"/>
          <w:szCs w:val="24"/>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106EBC70"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lastRenderedPageBreak/>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պայմանագրի </w:t>
      </w:r>
      <w:r w:rsidR="00DB3B2E" w:rsidRPr="00A3101A">
        <w:rPr>
          <w:rFonts w:ascii="GHEA Grapalat" w:hAnsi="GHEA Grapalat" w:cs="Sylfaen"/>
          <w:sz w:val="20"/>
          <w:lang w:val="af-ZA"/>
        </w:rPr>
        <w:t>(</w:t>
      </w:r>
      <w:r w:rsidR="00DB3B2E" w:rsidRPr="00A3101A">
        <w:rPr>
          <w:rFonts w:ascii="GHEA Grapalat" w:hAnsi="GHEA Grapalat" w:cs="Sylfaen"/>
          <w:sz w:val="20"/>
          <w:lang w:val="hy-AM"/>
        </w:rPr>
        <w:t>կանխավճարի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 ապահովումները:</w:t>
      </w:r>
      <w:r w:rsidR="00A70EAF">
        <w:rPr>
          <w:rStyle w:val="FootnoteReference"/>
          <w:rFonts w:ascii="GHEA Grapalat" w:hAnsi="GHEA Grapalat" w:cs="Sylfaen"/>
          <w:sz w:val="20"/>
          <w:lang w:val="hy-AM"/>
        </w:rPr>
        <w:footnoteReference w:id="6"/>
      </w:r>
    </w:p>
    <w:p w14:paraId="5ED70851" w14:textId="5161EDFA"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615D8F">
        <w:rPr>
          <w:rFonts w:ascii="GHEA Grapalat" w:hAnsi="GHEA Grapalat" w:cs="Sylfaen"/>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7"/>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9DA85F" w14:textId="075AB506" w:rsidR="00FC2F66" w:rsidRPr="00A70EAF" w:rsidRDefault="006B1E29" w:rsidP="006B1E2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3D2BFB9F" w:rsidR="00501A05" w:rsidRPr="00A70EAF" w:rsidRDefault="00122ED4" w:rsidP="00F71502">
      <w:pPr>
        <w:jc w:val="both"/>
        <w:rPr>
          <w:rFonts w:ascii="GHEA Grapalat" w:hAnsi="GHEA Grapalat" w:cs="Arial"/>
          <w:sz w:val="20"/>
          <w:lang w:val="hy-AM"/>
        </w:rPr>
      </w:pPr>
      <w:r>
        <w:rPr>
          <w:rFonts w:ascii="GHEA Grapalat" w:hAnsi="GHEA Grapalat" w:cs="Arial"/>
          <w:sz w:val="20"/>
          <w:lang w:val="hy-AM"/>
        </w:rPr>
        <w:t xml:space="preserve">        </w:t>
      </w:r>
      <w:r w:rsidR="00501A05"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ECF52B5"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122ED4" w:rsidRPr="00122ED4">
        <w:rPr>
          <w:rFonts w:ascii="GHEA Grapalat" w:hAnsi="GHEA Grapalat" w:cs="Sylfaen"/>
          <w:sz w:val="20"/>
          <w:lang w:val="hy-AM"/>
        </w:rPr>
        <w:t>միակողմանի հաստատված հայտարարության՝ տուժանքի (հավելված 5.1) կամ կանխիկ փողի ձևով</w:t>
      </w:r>
      <w:r w:rsidR="00501A05" w:rsidRPr="00A70EAF">
        <w:rPr>
          <w:rFonts w:ascii="GHEA Grapalat" w:hAnsi="GHEA Grapalat" w:cs="Sylfaen"/>
          <w:sz w:val="20"/>
          <w:lang w:val="hy-AM"/>
        </w:rPr>
        <w:t>:</w:t>
      </w:r>
      <w:r w:rsidR="00A70EAF" w:rsidRPr="00A70EAF">
        <w:rPr>
          <w:rStyle w:val="FootnoteReference"/>
          <w:rFonts w:ascii="GHEA Grapalat" w:hAnsi="GHEA Grapalat" w:cs="Sylfaen"/>
          <w:sz w:val="20"/>
          <w:lang w:val="hy-AM"/>
        </w:rPr>
        <w:footnoteReference w:id="8"/>
      </w:r>
    </w:p>
    <w:p w14:paraId="0220C01E" w14:textId="0EFAB7F5" w:rsidR="00DB3B2E" w:rsidRPr="009E1D1C" w:rsidRDefault="001B078F" w:rsidP="00A70EAF">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w:t>
      </w:r>
      <w:r w:rsidR="009030CA" w:rsidRPr="00D533CD">
        <w:rPr>
          <w:rFonts w:ascii="GHEA Grapalat" w:hAnsi="GHEA Grapalat" w:cs="Sylfaen"/>
          <w:sz w:val="20"/>
          <w:lang w:val="hy-AM"/>
        </w:rPr>
        <w:lastRenderedPageBreak/>
        <w:t xml:space="preserve">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36A99285"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1B078F">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26E7FAA7" w:rsidR="003D0C33" w:rsidRDefault="000563AA"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3D0C33"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3D0C33">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9"/>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21908973"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A5045F" w:rsidRPr="003815BD">
        <w:rPr>
          <w:rFonts w:ascii="GHEA Grapalat" w:hAnsi="GHEA Grapalat" w:cs="Sylfaen"/>
          <w:b/>
          <w:sz w:val="20"/>
          <w:lang w:val="ru-RU"/>
        </w:rPr>
        <w:t>ընթացակարգին</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մասնակցելու</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դիմում</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հայտարարություն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համաձայն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w:t>
      </w:r>
      <w:r w:rsidR="00A5045F" w:rsidRPr="003815BD">
        <w:rPr>
          <w:rFonts w:ascii="GHEA Grapalat" w:hAnsi="GHEA Grapalat" w:cs="Sylfaen"/>
          <w:b/>
          <w:sz w:val="20"/>
          <w:lang w:val="ru-RU"/>
        </w:rPr>
        <w:t>ավելված</w:t>
      </w:r>
      <w:r w:rsidR="00A5045F" w:rsidRPr="00B112C0">
        <w:rPr>
          <w:rFonts w:ascii="GHEA Grapalat" w:hAnsi="GHEA Grapalat" w:cs="Sylfaen"/>
          <w:b/>
          <w:sz w:val="20"/>
          <w:lang w:val="es-ES"/>
        </w:rPr>
        <w:t xml:space="preserve"> N 1-</w:t>
      </w:r>
      <w:r w:rsidR="00A5045F" w:rsidRPr="00B112C0">
        <w:rPr>
          <w:rFonts w:ascii="GHEA Grapalat" w:hAnsi="GHEA Grapalat" w:cs="Sylfaen"/>
          <w:b/>
          <w:sz w:val="20"/>
          <w:lang w:val="ru-RU"/>
        </w:rPr>
        <w:t>ի</w:t>
      </w:r>
      <w:r w:rsidR="00A5045F">
        <w:rPr>
          <w:rFonts w:ascii="GHEA Grapalat" w:hAnsi="GHEA Grapalat" w:cs="Sylfaen"/>
          <w:b/>
          <w:sz w:val="20"/>
          <w:lang w:val="hy-AM"/>
        </w:rPr>
        <w:t>,</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Եթե</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մասնակիցը</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չի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հանդիսանում</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ՀՀ</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ռեզիդենտ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իրական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շահառուների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վերաբերյալ</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հայտարարագիր</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հավելված</w:t>
      </w:r>
      <w:r w:rsidR="00A5045F" w:rsidRPr="00B112C0">
        <w:rPr>
          <w:rFonts w:ascii="GHEA Grapalat" w:hAnsi="GHEA Grapalat" w:cs="Sylfaen"/>
          <w:b/>
          <w:sz w:val="20"/>
          <w:lang w:val="es-ES"/>
        </w:rPr>
        <w:t xml:space="preserve"> 1.</w:t>
      </w:r>
      <w:r w:rsidR="00520884">
        <w:rPr>
          <w:rFonts w:ascii="GHEA Grapalat" w:hAnsi="GHEA Grapalat" w:cs="Sylfaen"/>
          <w:b/>
          <w:sz w:val="20"/>
          <w:lang w:val="hy-AM"/>
        </w:rPr>
        <w:t>2</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ըստ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անհրաժեշտության</w:t>
      </w:r>
      <w:r w:rsidR="00A5045F" w:rsidRPr="00B112C0">
        <w:rPr>
          <w:rFonts w:ascii="GHEA Grapalat" w:hAnsi="GHEA Grapalat" w:cs="Sylfaen"/>
          <w:b/>
          <w:sz w:val="20"/>
          <w:lang w:val="es-ES"/>
        </w:rPr>
        <w:t xml:space="preserve"> /zip </w:t>
      </w:r>
      <w:r w:rsidR="00A5045F" w:rsidRPr="00B112C0">
        <w:rPr>
          <w:rFonts w:ascii="GHEA Grapalat" w:hAnsi="GHEA Grapalat" w:cs="Sylfaen"/>
          <w:b/>
          <w:sz w:val="20"/>
          <w:lang w:val="ru-RU"/>
        </w:rPr>
        <w:t>ֆայլ</w:t>
      </w:r>
      <w:r w:rsidR="00A5045F"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10"/>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48349313" w14:textId="66154A06" w:rsidR="00A5045F" w:rsidRDefault="00096865" w:rsidP="00A5045F">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A5045F" w:rsidRPr="00DD5C4E">
        <w:rPr>
          <w:rFonts w:ascii="GHEA Grapalat" w:hAnsi="GHEA Grapalat"/>
          <w:b/>
          <w:sz w:val="20"/>
          <w:szCs w:val="20"/>
          <w:lang w:val="hy-AM"/>
        </w:rPr>
        <w:t>տոկոսային արտահայտությամբ</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համաձայն</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հավելված</w:t>
      </w:r>
      <w:r w:rsidR="00A5045F" w:rsidRPr="00DD5C4E">
        <w:rPr>
          <w:rFonts w:ascii="GHEA Grapalat" w:hAnsi="GHEA Grapalat" w:cs="Sylfaen"/>
          <w:sz w:val="20"/>
          <w:lang w:val="af-ZA"/>
        </w:rPr>
        <w:t xml:space="preserve"> N 2-</w:t>
      </w:r>
      <w:r w:rsidR="00A5045F" w:rsidRPr="00DD5C4E">
        <w:rPr>
          <w:rFonts w:ascii="GHEA Grapalat" w:hAnsi="GHEA Grapalat" w:cs="Sylfaen"/>
          <w:sz w:val="20"/>
          <w:lang w:val="hy-AM"/>
        </w:rPr>
        <w:t>ի</w:t>
      </w:r>
      <w:r w:rsidR="00A5045F">
        <w:rPr>
          <w:rFonts w:ascii="GHEA Grapalat" w:hAnsi="GHEA Grapalat" w:cs="Sylfaen"/>
          <w:sz w:val="20"/>
          <w:lang w:val="hy-AM"/>
        </w:rPr>
        <w:t>, ի</w:t>
      </w:r>
      <w:r w:rsidR="00A5045F" w:rsidRPr="00C574B6">
        <w:rPr>
          <w:rFonts w:ascii="GHEA Grapalat" w:hAnsi="GHEA Grapalat" w:cs="Sylfaen"/>
          <w:sz w:val="20"/>
          <w:lang w:val="hy-AM"/>
        </w:rPr>
        <w:t xml:space="preserve">ր կողմից հաստատված՝ լրացված ծավալաթերթ-նախահաշիվ, հաշվի առնելով սույն հրավերին կցված ծավալաթերթով ըստ </w:t>
      </w:r>
      <w:r w:rsidR="00A5045F">
        <w:rPr>
          <w:rFonts w:ascii="GHEA Grapalat" w:hAnsi="GHEA Grapalat" w:cs="Sylfaen"/>
          <w:sz w:val="20"/>
          <w:lang w:val="hy-AM"/>
        </w:rPr>
        <w:t>ծառայությունների</w:t>
      </w:r>
      <w:r w:rsidR="00A5045F" w:rsidRPr="00C574B6">
        <w:rPr>
          <w:rFonts w:ascii="GHEA Grapalat" w:hAnsi="GHEA Grapalat" w:cs="Sylfaen"/>
          <w:sz w:val="20"/>
          <w:lang w:val="hy-AM"/>
        </w:rPr>
        <w:t xml:space="preserve"> առանձին տողերի </w:t>
      </w:r>
      <w:r w:rsidR="00A5045F" w:rsidRPr="00E627A0">
        <w:rPr>
          <w:rFonts w:ascii="GHEA Grapalat" w:hAnsi="GHEA Grapalat" w:cs="GHEA Grapalat"/>
          <w:b/>
          <w:bCs/>
          <w:color w:val="000000"/>
          <w:sz w:val="20"/>
          <w:szCs w:val="20"/>
          <w:lang w:val="hy-AM"/>
        </w:rPr>
        <w:t>միավորի առավելագույն գնի՝  տոկոսային արտահայտությամբ</w:t>
      </w:r>
      <w:r w:rsidR="00A5045F">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5045F">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5045F">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5045F">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5045F">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2F65EFD1"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5152D2">
        <w:rPr>
          <w:rFonts w:ascii="GHEA Grapalat" w:hAnsi="GHEA Grapalat"/>
          <w:b/>
          <w:lang w:val="es-ES"/>
        </w:rPr>
        <w:t>ԵՔ-ԳՀԾՁԲ-</w:t>
      </w:r>
      <w:r w:rsidR="000E2020">
        <w:rPr>
          <w:rFonts w:ascii="GHEA Grapalat" w:hAnsi="GHEA Grapalat"/>
          <w:b/>
          <w:lang w:val="es-ES"/>
        </w:rPr>
        <w:t>24/64</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A24DE4C" w:rsidR="00B2572B" w:rsidRPr="00F566BF" w:rsidRDefault="00CD1686"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C764DFF" w:rsidR="00B2572B" w:rsidRPr="00F566BF" w:rsidRDefault="00A6772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F566BF">
        <w:rPr>
          <w:rFonts w:ascii="GHEA Grapalat" w:hAnsi="GHEA Grapalat" w:cs="Sylfaen"/>
          <w:color w:val="auto"/>
          <w:sz w:val="24"/>
          <w:szCs w:val="24"/>
          <w:lang w:val="es-ES"/>
        </w:rPr>
        <w:t>ն</w:t>
      </w:r>
      <w:proofErr w:type="spellEnd"/>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275327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20884">
        <w:rPr>
          <w:rFonts w:ascii="GHEA Grapalat" w:hAnsi="GHEA Grapalat"/>
          <w:lang w:val="es-ES"/>
        </w:rPr>
        <w:t>ԵՔ-ԳՀԾՁԲ-</w:t>
      </w:r>
      <w:r w:rsidR="000E2020">
        <w:rPr>
          <w:rFonts w:ascii="GHEA Grapalat" w:hAnsi="GHEA Grapalat"/>
          <w:lang w:val="es-ES"/>
        </w:rPr>
        <w:t>24/64</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E7C27AB" w:rsidR="00B2572B" w:rsidRPr="00F566BF" w:rsidRDefault="00CD168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84AFC53"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5152D2">
        <w:rPr>
          <w:rFonts w:ascii="GHEA Grapalat" w:hAnsi="GHEA Grapalat" w:cs="Arial"/>
          <w:sz w:val="20"/>
          <w:szCs w:val="20"/>
          <w:lang w:val="es-ES"/>
        </w:rPr>
        <w:t>ԵՔ-ԳՀԾՁԲ-</w:t>
      </w:r>
      <w:r w:rsidR="000E2020">
        <w:rPr>
          <w:rFonts w:ascii="GHEA Grapalat" w:hAnsi="GHEA Grapalat" w:cs="Arial"/>
          <w:sz w:val="20"/>
          <w:szCs w:val="20"/>
          <w:lang w:val="es-ES"/>
        </w:rPr>
        <w:t>24/64</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345B6305"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5152D2">
        <w:rPr>
          <w:rFonts w:ascii="GHEA Grapalat" w:hAnsi="GHEA Grapalat" w:cs="Sylfaen"/>
          <w:sz w:val="22"/>
          <w:szCs w:val="22"/>
          <w:lang w:val="hy-AM"/>
        </w:rPr>
        <w:t>ԵՔ-ԳՀԾՁԲ-</w:t>
      </w:r>
      <w:r w:rsidR="000E2020">
        <w:rPr>
          <w:rFonts w:ascii="GHEA Grapalat" w:hAnsi="GHEA Grapalat" w:cs="Sylfaen"/>
          <w:sz w:val="22"/>
          <w:szCs w:val="22"/>
          <w:lang w:val="hy-AM"/>
        </w:rPr>
        <w:t>24/64</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62822746"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0E2020">
        <w:rPr>
          <w:rFonts w:ascii="GHEA Grapalat" w:hAnsi="GHEA Grapalat"/>
          <w:b/>
          <w:lang w:val="hy-AM"/>
        </w:rPr>
        <w:t>24/64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1A148E" w:rsidR="00161442" w:rsidRDefault="00CD1686"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395D8DF4" w14:textId="77777777" w:rsidR="00A5045F" w:rsidRPr="004B2068" w:rsidRDefault="00A5045F" w:rsidP="00A5045F">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551B938E" w14:textId="73C1C85A" w:rsidR="00A5045F" w:rsidRPr="007320DA" w:rsidRDefault="00A5045F" w:rsidP="00A5045F">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ԵՔ-ԳՀԾՁԲ-</w:t>
      </w:r>
      <w:r w:rsidR="000E2020">
        <w:rPr>
          <w:rFonts w:ascii="GHEA Grapalat" w:hAnsi="GHEA Grapalat"/>
          <w:b/>
          <w:lang w:val="hy-AM"/>
        </w:rPr>
        <w:t>24/64</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1DF8A2E1" w14:textId="5A80FEFC" w:rsidR="00A5045F" w:rsidRPr="007320DA" w:rsidRDefault="00A5045F" w:rsidP="00A5045F">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C03509">
        <w:rPr>
          <w:rFonts w:ascii="GHEA Grapalat" w:hAnsi="GHEA Grapalat" w:cs="Sylfaen"/>
          <w:b/>
          <w:lang w:val="hy-AM"/>
        </w:rPr>
        <w:t>ան</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668D419E" w14:textId="77777777" w:rsidR="00A5045F" w:rsidRPr="007320DA" w:rsidRDefault="00A5045F" w:rsidP="00A5045F">
      <w:pPr>
        <w:rPr>
          <w:rFonts w:ascii="GHEA Grapalat" w:hAnsi="GHEA Grapalat"/>
          <w:lang w:val="hy-AM"/>
        </w:rPr>
      </w:pPr>
    </w:p>
    <w:p w14:paraId="541B26DC" w14:textId="77777777" w:rsidR="00A5045F" w:rsidRPr="007320DA" w:rsidRDefault="00A5045F" w:rsidP="00A5045F">
      <w:pPr>
        <w:ind w:firstLine="567"/>
        <w:jc w:val="center"/>
        <w:rPr>
          <w:rFonts w:ascii="GHEA Grapalat" w:hAnsi="GHEA Grapalat"/>
          <w:sz w:val="20"/>
          <w:lang w:val="hy-AM"/>
        </w:rPr>
      </w:pPr>
    </w:p>
    <w:p w14:paraId="30AEA54F" w14:textId="77777777" w:rsidR="00A5045F" w:rsidRPr="002C412C" w:rsidRDefault="00A5045F" w:rsidP="00A5045F">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370883F1" w14:textId="77777777" w:rsidR="00A5045F" w:rsidRPr="007320DA" w:rsidRDefault="00A5045F" w:rsidP="00A5045F">
      <w:pPr>
        <w:ind w:firstLine="567"/>
        <w:rPr>
          <w:rFonts w:ascii="GHEA Grapalat" w:hAnsi="GHEA Grapalat"/>
          <w:lang w:val="hy-AM"/>
        </w:rPr>
      </w:pPr>
    </w:p>
    <w:p w14:paraId="5CBA8FE3" w14:textId="0E719864" w:rsidR="00A5045F" w:rsidRPr="007320DA" w:rsidRDefault="00A5045F" w:rsidP="00A5045F">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w:t>
      </w:r>
      <w:r>
        <w:rPr>
          <w:rFonts w:ascii="GHEA Grapalat" w:hAnsi="GHEA Grapalat" w:cs="Arial"/>
          <w:sz w:val="20"/>
          <w:szCs w:val="20"/>
          <w:lang w:val="hy-AM"/>
        </w:rPr>
        <w:t>Ծ</w:t>
      </w:r>
      <w:r>
        <w:rPr>
          <w:rFonts w:ascii="GHEA Grapalat" w:hAnsi="GHEA Grapalat" w:cs="Arial"/>
          <w:sz w:val="20"/>
          <w:szCs w:val="20"/>
          <w:lang w:val="es-ES"/>
        </w:rPr>
        <w:t>ՁԲ-</w:t>
      </w:r>
      <w:r w:rsidR="000E2020">
        <w:rPr>
          <w:rFonts w:ascii="GHEA Grapalat" w:hAnsi="GHEA Grapalat" w:cs="Arial"/>
          <w:sz w:val="20"/>
          <w:szCs w:val="20"/>
          <w:lang w:val="es-ES"/>
        </w:rPr>
        <w:t>24/64</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7C2EE169" w14:textId="77777777" w:rsidR="00A5045F" w:rsidRPr="002109D7" w:rsidRDefault="00A5045F" w:rsidP="00A5045F">
      <w:pPr>
        <w:ind w:firstLine="567"/>
        <w:jc w:val="both"/>
        <w:rPr>
          <w:rFonts w:ascii="GHEA Grapalat" w:hAnsi="GHEA Grapalat" w:cs="Arial"/>
          <w:lang w:val="hy-AM"/>
        </w:rPr>
      </w:pPr>
      <w:bookmarkStart w:id="8" w:name="_Hlk23147299"/>
      <w:r w:rsidRPr="007320DA">
        <w:rPr>
          <w:rFonts w:ascii="GHEA Grapalat" w:hAnsi="GHEA Grapalat" w:cs="Sylfaen"/>
          <w:vertAlign w:val="superscript"/>
          <w:lang w:val="hy-AM"/>
        </w:rPr>
        <w:t xml:space="preserve">                                                                                     մասնակցի անվանումը</w:t>
      </w:r>
    </w:p>
    <w:bookmarkEnd w:id="8"/>
    <w:p w14:paraId="2D8A7334" w14:textId="77777777" w:rsidR="00A5045F" w:rsidRDefault="00A5045F" w:rsidP="00A5045F">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337267AF" w14:textId="77777777" w:rsidR="00A5045F" w:rsidRPr="007320DA" w:rsidRDefault="00A5045F" w:rsidP="00A5045F">
      <w:pPr>
        <w:jc w:val="both"/>
        <w:rPr>
          <w:rFonts w:ascii="GHEA Grapalat" w:hAnsi="GHEA Grapalat"/>
          <w:sz w:val="20"/>
          <w:lang w:val="hy-AM"/>
        </w:rPr>
      </w:pPr>
    </w:p>
    <w:p w14:paraId="47007D97" w14:textId="77777777" w:rsidR="00A5045F" w:rsidRPr="000334AF" w:rsidRDefault="00A5045F" w:rsidP="00A5045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A5045F" w:rsidRPr="0000103C" w14:paraId="0BDAC8F4" w14:textId="77777777" w:rsidTr="00300C8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DEDB99" w14:textId="77777777" w:rsidR="00A5045F" w:rsidRPr="005D10D0" w:rsidRDefault="00A5045F" w:rsidP="00300C82">
            <w:pPr>
              <w:jc w:val="center"/>
              <w:rPr>
                <w:rFonts w:ascii="GHEA Grapalat" w:hAnsi="GHEA Grapalat"/>
                <w:sz w:val="18"/>
                <w:lang w:val="hy-AM"/>
              </w:rPr>
            </w:pPr>
            <w:r>
              <w:rPr>
                <w:rFonts w:ascii="GHEA Grapalat" w:hAnsi="GHEA Grapalat"/>
                <w:sz w:val="18"/>
                <w:lang w:val="hy-AM"/>
              </w:rPr>
              <w:t>Չ</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89B834E" w14:textId="77777777" w:rsidR="00A5045F" w:rsidRPr="005D10D0" w:rsidRDefault="00A5045F" w:rsidP="00300C82">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091198" w14:textId="77777777" w:rsidR="00A5045F" w:rsidRDefault="00A5045F" w:rsidP="00300C82">
            <w:pPr>
              <w:jc w:val="center"/>
              <w:rPr>
                <w:rFonts w:ascii="GHEA Grapalat" w:hAnsi="GHEA Grapalat"/>
                <w:b/>
                <w:bCs/>
                <w:sz w:val="18"/>
                <w:szCs w:val="20"/>
                <w:lang w:val="hy-AM"/>
              </w:rPr>
            </w:pPr>
            <w:r w:rsidRPr="00B931A0">
              <w:rPr>
                <w:rFonts w:ascii="GHEA Grapalat" w:hAnsi="GHEA Grapalat"/>
                <w:b/>
                <w:bCs/>
                <w:sz w:val="18"/>
                <w:szCs w:val="20"/>
                <w:lang w:val="hy-AM"/>
              </w:rPr>
              <w:t>**Եթե մասնակիցը ԱԱՀ վճարող է անհրաժեշտ է միավորի առավելագույն  գնի միջին հանրագումար</w:t>
            </w:r>
            <w:r>
              <w:rPr>
                <w:rFonts w:ascii="GHEA Grapalat" w:hAnsi="GHEA Grapalat"/>
                <w:b/>
                <w:bCs/>
                <w:sz w:val="18"/>
                <w:szCs w:val="20"/>
                <w:lang w:val="hy-AM"/>
              </w:rPr>
              <w:t>ը՝</w:t>
            </w:r>
            <w:r w:rsidRPr="00B931A0">
              <w:rPr>
                <w:rFonts w:ascii="GHEA Grapalat" w:hAnsi="GHEA Grapalat"/>
                <w:b/>
                <w:bCs/>
                <w:sz w:val="18"/>
                <w:szCs w:val="20"/>
                <w:lang w:val="hy-AM"/>
              </w:rPr>
              <w:t xml:space="preserve"> տոկոսային համամասնությամբ լրացնել</w:t>
            </w:r>
          </w:p>
          <w:p w14:paraId="73F4A7EB" w14:textId="77777777" w:rsidR="00A5045F" w:rsidRPr="00B931A0" w:rsidRDefault="00A5045F" w:rsidP="00300C8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A5045F" w:rsidRPr="0000103C" w14:paraId="6B7D05B7" w14:textId="77777777" w:rsidTr="00300C82">
        <w:trPr>
          <w:trHeight w:val="20"/>
          <w:jc w:val="center"/>
        </w:trPr>
        <w:tc>
          <w:tcPr>
            <w:tcW w:w="1136" w:type="dxa"/>
            <w:vMerge w:val="restart"/>
            <w:tcBorders>
              <w:top w:val="single" w:sz="4" w:space="0" w:color="auto"/>
              <w:left w:val="single" w:sz="4" w:space="0" w:color="auto"/>
              <w:right w:val="single" w:sz="4" w:space="0" w:color="auto"/>
            </w:tcBorders>
            <w:vAlign w:val="center"/>
          </w:tcPr>
          <w:p w14:paraId="635BDF60" w14:textId="77777777" w:rsidR="00A5045F" w:rsidRDefault="00A5045F" w:rsidP="00300C8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5695628E" w14:textId="1B2EC19A" w:rsidR="00A5045F" w:rsidRPr="00A370FD" w:rsidRDefault="000E2020" w:rsidP="00BA450F">
            <w:pPr>
              <w:rPr>
                <w:rFonts w:ascii="GHEA Grapalat" w:hAnsi="GHEA Grapalat" w:cs="Arial"/>
                <w:sz w:val="20"/>
                <w:szCs w:val="20"/>
                <w:lang w:val="hy-AM"/>
              </w:rPr>
            </w:pPr>
            <w:r>
              <w:rPr>
                <w:rFonts w:ascii="GHEA Grapalat" w:eastAsia="MS Mincho" w:hAnsi="GHEA Grapalat" w:cs="Sylfaen"/>
                <w:sz w:val="20"/>
                <w:szCs w:val="20"/>
                <w:lang w:val="hy-AM" w:eastAsia="ja-JP"/>
              </w:rPr>
              <w:t>Նոր Նորք</w:t>
            </w:r>
            <w:r w:rsidR="00A370FD" w:rsidRPr="00A370FD">
              <w:rPr>
                <w:rFonts w:ascii="GHEA Grapalat" w:eastAsia="MS Mincho" w:hAnsi="GHEA Grapalat" w:cs="Sylfaen"/>
                <w:sz w:val="20"/>
                <w:szCs w:val="20"/>
                <w:lang w:val="hy-AM" w:eastAsia="ja-JP"/>
              </w:rPr>
              <w:t xml:space="preserve"> վարչական շրջանի տարածքում հրատապ լուծում պահանջող ծառայություններ</w:t>
            </w:r>
            <w:r w:rsidR="00A370FD" w:rsidRPr="00A370FD">
              <w:rPr>
                <w:rFonts w:ascii="GHEA Grapalat" w:hAnsi="GHEA Grapalat" w:cs="Arial"/>
                <w:sz w:val="20"/>
                <w:szCs w:val="20"/>
                <w:lang w:val="hy-AM"/>
              </w:rPr>
              <w:t xml:space="preserve"> </w:t>
            </w: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F2C504" w14:textId="77777777" w:rsidR="00A5045F" w:rsidRPr="00B931A0" w:rsidRDefault="00A5045F" w:rsidP="00300C8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A5045F" w14:paraId="4294C501" w14:textId="77777777" w:rsidTr="00300C82">
        <w:trPr>
          <w:trHeight w:val="20"/>
          <w:jc w:val="center"/>
        </w:trPr>
        <w:tc>
          <w:tcPr>
            <w:tcW w:w="1136" w:type="dxa"/>
            <w:vMerge/>
            <w:tcBorders>
              <w:top w:val="single" w:sz="4" w:space="0" w:color="auto"/>
              <w:left w:val="single" w:sz="4" w:space="0" w:color="auto"/>
              <w:right w:val="single" w:sz="4" w:space="0" w:color="auto"/>
            </w:tcBorders>
            <w:vAlign w:val="center"/>
          </w:tcPr>
          <w:p w14:paraId="36512076" w14:textId="77777777" w:rsidR="00A5045F" w:rsidRDefault="00A5045F" w:rsidP="00300C8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615726C2" w14:textId="77777777" w:rsidR="00A5045F" w:rsidRDefault="00A5045F" w:rsidP="00300C8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776BCC9" w14:textId="77777777" w:rsidR="00A5045F" w:rsidRPr="003808BE" w:rsidRDefault="00A5045F" w:rsidP="00300C82">
            <w:pPr>
              <w:rPr>
                <w:rFonts w:ascii="GHEA Grapalat" w:hAnsi="GHEA Grapalat"/>
                <w:iCs/>
                <w:color w:val="000000"/>
                <w:sz w:val="18"/>
                <w:szCs w:val="18"/>
                <w:lang w:val="es-ES"/>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համամասնությամբ</w:t>
            </w:r>
            <w:proofErr w:type="spellEnd"/>
          </w:p>
          <w:p w14:paraId="513562D4" w14:textId="77777777" w:rsidR="00A5045F" w:rsidRPr="005B0829" w:rsidRDefault="00A5045F" w:rsidP="00300C8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081D49DE" w14:textId="77777777" w:rsidR="00A5045F" w:rsidRPr="00F3345F" w:rsidRDefault="00A5045F" w:rsidP="00300C8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66A77DDF" w14:textId="77777777" w:rsidR="00A5045F" w:rsidRPr="000334AF" w:rsidRDefault="00A5045F" w:rsidP="00300C82">
            <w:pPr>
              <w:jc w:val="center"/>
              <w:rPr>
                <w:rFonts w:ascii="GHEA Grapalat" w:hAnsi="GHEA Grapalat"/>
                <w:lang w:val="hy-AM"/>
              </w:rPr>
            </w:pPr>
          </w:p>
        </w:tc>
      </w:tr>
      <w:tr w:rsidR="00A5045F" w14:paraId="2600BFBB" w14:textId="77777777" w:rsidTr="00300C82">
        <w:trPr>
          <w:trHeight w:val="20"/>
          <w:jc w:val="center"/>
        </w:trPr>
        <w:tc>
          <w:tcPr>
            <w:tcW w:w="1136" w:type="dxa"/>
            <w:vMerge/>
            <w:tcBorders>
              <w:left w:val="single" w:sz="4" w:space="0" w:color="auto"/>
              <w:bottom w:val="single" w:sz="4" w:space="0" w:color="auto"/>
              <w:right w:val="single" w:sz="4" w:space="0" w:color="auto"/>
            </w:tcBorders>
            <w:vAlign w:val="center"/>
          </w:tcPr>
          <w:p w14:paraId="60568DE7" w14:textId="77777777" w:rsidR="00A5045F" w:rsidRPr="007320DA" w:rsidRDefault="00A5045F" w:rsidP="00300C8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738ECF40" w14:textId="77777777" w:rsidR="00A5045F" w:rsidRDefault="00A5045F" w:rsidP="00300C8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48B1BF83" w14:textId="77777777" w:rsidR="00A5045F" w:rsidRPr="005B0829" w:rsidRDefault="00A5045F" w:rsidP="00300C8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համամասնությամբ</w:t>
            </w:r>
            <w:r w:rsidRPr="005B0829">
              <w:rPr>
                <w:rFonts w:ascii="GHEA Grapalat" w:hAnsi="GHEA Grapalat"/>
                <w:iCs/>
                <w:color w:val="000000"/>
                <w:sz w:val="18"/>
                <w:szCs w:val="18"/>
                <w:lang w:val="es-ES"/>
              </w:rPr>
              <w:t xml:space="preserve"> </w:t>
            </w:r>
          </w:p>
          <w:p w14:paraId="660CE8C4" w14:textId="77777777" w:rsidR="00A5045F" w:rsidRPr="00F3345F" w:rsidRDefault="00A5045F" w:rsidP="00300C8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184AA1CA" w14:textId="77777777" w:rsidR="00A5045F" w:rsidRPr="00A554D4" w:rsidRDefault="00A5045F" w:rsidP="00300C8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22D7C28" w14:textId="77777777" w:rsidR="00A5045F" w:rsidRPr="000334AF" w:rsidRDefault="00A5045F" w:rsidP="00300C82">
            <w:pPr>
              <w:jc w:val="center"/>
              <w:rPr>
                <w:rFonts w:ascii="GHEA Grapalat" w:hAnsi="GHEA Grapalat"/>
                <w:lang w:val="hy-AM"/>
              </w:rPr>
            </w:pPr>
          </w:p>
        </w:tc>
      </w:tr>
    </w:tbl>
    <w:p w14:paraId="05C8416E" w14:textId="77777777" w:rsidR="00A5045F" w:rsidRPr="005E1F72" w:rsidRDefault="00A5045F" w:rsidP="00A5045F">
      <w:pPr>
        <w:rPr>
          <w:rFonts w:ascii="GHEA Grapalat" w:hAnsi="GHEA Grapalat"/>
          <w:sz w:val="18"/>
          <w:szCs w:val="18"/>
          <w:lang w:val="es-ES"/>
        </w:rPr>
      </w:pPr>
    </w:p>
    <w:p w14:paraId="6E82D0EE" w14:textId="77777777" w:rsidR="00A5045F" w:rsidRDefault="00A5045F" w:rsidP="00A5045F">
      <w:pPr>
        <w:ind w:left="720" w:firstLine="720"/>
        <w:jc w:val="both"/>
        <w:rPr>
          <w:rFonts w:ascii="GHEA Grapalat" w:hAnsi="GHEA Grapalat"/>
          <w:sz w:val="20"/>
          <w:lang w:val="hy-AM"/>
        </w:rPr>
      </w:pPr>
    </w:p>
    <w:p w14:paraId="2B962E9A" w14:textId="77777777" w:rsidR="00A5045F" w:rsidRPr="005E1F72" w:rsidRDefault="00A5045F" w:rsidP="00A5045F">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3B869267" w14:textId="77777777" w:rsidR="00A5045F" w:rsidRPr="005E1F72" w:rsidRDefault="00A5045F" w:rsidP="00A5045F">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4AB45B2"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 xml:space="preserve">    </w:t>
      </w:r>
    </w:p>
    <w:p w14:paraId="299D940F"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1"/>
      </w:r>
      <w:r w:rsidRPr="005E1F72">
        <w:rPr>
          <w:rFonts w:ascii="GHEA Grapalat" w:hAnsi="GHEA Grapalat"/>
          <w:sz w:val="20"/>
          <w:lang w:val="hy-AM"/>
        </w:rPr>
        <w:tab/>
      </w:r>
      <w:r w:rsidRPr="005E1F72">
        <w:rPr>
          <w:rFonts w:ascii="GHEA Grapalat" w:hAnsi="GHEA Grapalat"/>
          <w:sz w:val="20"/>
          <w:lang w:val="hy-AM"/>
        </w:rPr>
        <w:tab/>
        <w:t xml:space="preserve"> </w:t>
      </w:r>
    </w:p>
    <w:p w14:paraId="1D45C77D" w14:textId="77777777" w:rsidR="00A5045F" w:rsidRDefault="00A5045F" w:rsidP="00A5045F">
      <w:pPr>
        <w:jc w:val="right"/>
        <w:rPr>
          <w:rFonts w:ascii="GHEA Grapalat" w:hAnsi="GHEA Grapalat"/>
          <w:sz w:val="20"/>
          <w:lang w:val="hy-AM"/>
        </w:rPr>
      </w:pPr>
    </w:p>
    <w:p w14:paraId="1902B731" w14:textId="77777777" w:rsidR="00A5045F" w:rsidRPr="00463144" w:rsidRDefault="00A5045F" w:rsidP="00A5045F">
      <w:pPr>
        <w:rPr>
          <w:rFonts w:ascii="GHEA Grapalat" w:hAnsi="GHEA Grapalat"/>
          <w:sz w:val="18"/>
          <w:szCs w:val="22"/>
          <w:lang w:val="hy-AM"/>
        </w:rPr>
      </w:pPr>
      <w:r>
        <w:rPr>
          <w:rFonts w:ascii="GHEA Grapalat" w:hAnsi="GHEA Grapalat"/>
          <w:b/>
          <w:sz w:val="22"/>
          <w:szCs w:val="22"/>
          <w:lang w:val="hy-AM"/>
        </w:rPr>
        <w:t xml:space="preserve">    </w:t>
      </w:r>
      <w:r w:rsidRPr="00463144">
        <w:rPr>
          <w:rFonts w:ascii="GHEA Grapalat" w:hAnsi="GHEA Grapalat"/>
          <w:b/>
          <w:sz w:val="22"/>
          <w:szCs w:val="22"/>
          <w:lang w:val="hy-AM"/>
        </w:rPr>
        <w:t>***ԳՆԱՅԻՆ ԱՌԱՋԱՐԿԸ ԱՆՀՐԱԺԵՇՏ Է ՆԵՐԿԱՅԱՑՆԵԼ ՏՈԿՈՍԱՅԻՆ ԱՐՏԱՀԱՅՏՈՒԹՅԱՄԲ</w:t>
      </w:r>
    </w:p>
    <w:p w14:paraId="183A8FCC" w14:textId="77777777" w:rsidR="00A5045F" w:rsidRPr="005E1F72" w:rsidRDefault="00A5045F" w:rsidP="00A5045F">
      <w:pPr>
        <w:jc w:val="right"/>
        <w:rPr>
          <w:rFonts w:ascii="GHEA Grapalat" w:hAnsi="GHEA Grapalat"/>
          <w:sz w:val="20"/>
          <w:lang w:val="hy-AM"/>
        </w:rPr>
      </w:pPr>
    </w:p>
    <w:p w14:paraId="19AB330B" w14:textId="77777777" w:rsidR="00A5045F" w:rsidRDefault="00A5045F" w:rsidP="00A5045F">
      <w:pPr>
        <w:ind w:right="309"/>
        <w:jc w:val="both"/>
        <w:rPr>
          <w:rFonts w:ascii="GHEA Grapalat" w:hAnsi="GHEA Grapalat"/>
          <w:b/>
          <w:bCs/>
          <w:sz w:val="22"/>
          <w:lang w:val="hy-AM"/>
        </w:rPr>
      </w:pPr>
      <w:r>
        <w:rPr>
          <w:rFonts w:ascii="GHEA Grapalat" w:hAnsi="GHEA Grapalat"/>
          <w:b/>
          <w:bCs/>
          <w:sz w:val="22"/>
          <w:szCs w:val="22"/>
          <w:lang w:val="hy-AM"/>
        </w:rPr>
        <w:t xml:space="preserve">    </w:t>
      </w:r>
      <w:r w:rsidRPr="0015088E">
        <w:rPr>
          <w:rFonts w:ascii="GHEA Grapalat" w:hAnsi="GHEA Grapalat"/>
          <w:bCs/>
          <w:i/>
          <w:sz w:val="18"/>
          <w:szCs w:val="18"/>
          <w:lang w:val="es-ES"/>
        </w:rPr>
        <w:t>**</w:t>
      </w:r>
      <w:r w:rsidRPr="00D537D6">
        <w:rPr>
          <w:rFonts w:ascii="GHEA Grapalat" w:hAnsi="GHEA Grapalat"/>
          <w:b/>
          <w:bCs/>
          <w:sz w:val="22"/>
          <w:lang w:val="hy-AM"/>
        </w:rPr>
        <w:t xml:space="preserve"> </w:t>
      </w:r>
      <w:r w:rsidRPr="003E4FBD">
        <w:rPr>
          <w:rFonts w:ascii="GHEA Grapalat" w:hAnsi="GHEA Grapalat"/>
          <w:b/>
          <w:bCs/>
          <w:sz w:val="22"/>
          <w:lang w:val="hy-AM"/>
        </w:rPr>
        <w:t xml:space="preserve">ԵԹԵ ՄԱՍՆԱԿԻՑԸ ԱԱՀ ՎՃԱՐՈՂ Է ԱՆՀՐԱԺԵՇՏ Է </w:t>
      </w:r>
      <w:r>
        <w:rPr>
          <w:rFonts w:ascii="GHEA Grapalat" w:hAnsi="GHEA Grapalat"/>
          <w:b/>
          <w:bCs/>
          <w:sz w:val="22"/>
          <w:lang w:val="hy-AM"/>
        </w:rPr>
        <w:t>Ը</w:t>
      </w:r>
      <w:r w:rsidRPr="003E4FBD">
        <w:rPr>
          <w:rFonts w:ascii="GHEA Grapalat" w:hAnsi="GHEA Grapalat"/>
          <w:b/>
          <w:bCs/>
          <w:sz w:val="22"/>
          <w:lang w:val="hy-AM"/>
        </w:rPr>
        <w:t>ՆԴՀԱՆՈՒՐ ԳԻՆԸ ԸՍՏ ՄԻԱՎՈՐԻ ԱՌԱՎԵԼԱԳՈՒՅՆ ԳՆԻ ՄԻՋԻՆ ՀԱՆՐԱԳՈՒՄԱՐԻ</w:t>
      </w:r>
      <w:r>
        <w:rPr>
          <w:rFonts w:ascii="GHEA Grapalat" w:hAnsi="GHEA Grapalat"/>
          <w:b/>
          <w:bCs/>
          <w:sz w:val="22"/>
          <w:lang w:val="hy-AM"/>
        </w:rPr>
        <w:t>՝</w:t>
      </w:r>
      <w:r w:rsidRPr="003E4FBD">
        <w:rPr>
          <w:rFonts w:ascii="GHEA Grapalat" w:hAnsi="GHEA Grapalat"/>
          <w:b/>
          <w:bCs/>
          <w:sz w:val="22"/>
          <w:lang w:val="hy-AM"/>
        </w:rPr>
        <w:t xml:space="preserve"> ՏՈԿՈՍԱՅԻՆ ՀԱՄԱՄԱՍՆՈՒԹՅԱՄԲ ԼՐԱՑՆԵԼ </w:t>
      </w:r>
      <w:r>
        <w:rPr>
          <w:rFonts w:ascii="GHEA Grapalat" w:hAnsi="GHEA Grapalat"/>
          <w:b/>
          <w:bCs/>
          <w:sz w:val="22"/>
          <w:lang w:val="hy-AM"/>
        </w:rPr>
        <w:t>«</w:t>
      </w:r>
      <w:r w:rsidRPr="003E4FBD">
        <w:rPr>
          <w:rFonts w:ascii="GHEA Grapalat" w:hAnsi="GHEA Grapalat"/>
          <w:b/>
          <w:bCs/>
          <w:sz w:val="22"/>
          <w:lang w:val="hy-AM"/>
        </w:rPr>
        <w:t>ԱԱՀ ՍՅՈՒՆՅԱԿՈՒՄ</w:t>
      </w:r>
      <w:r>
        <w:rPr>
          <w:rFonts w:ascii="GHEA Grapalat" w:hAnsi="GHEA Grapalat"/>
          <w:b/>
          <w:bCs/>
          <w:sz w:val="22"/>
          <w:lang w:val="hy-AM"/>
        </w:rPr>
        <w:t>»</w:t>
      </w:r>
      <w:r w:rsidRPr="003E4FBD">
        <w:rPr>
          <w:rFonts w:ascii="GHEA Grapalat" w:hAnsi="GHEA Grapalat"/>
          <w:b/>
          <w:bCs/>
          <w:sz w:val="22"/>
          <w:lang w:val="hy-AM"/>
        </w:rPr>
        <w:t>,</w:t>
      </w:r>
    </w:p>
    <w:p w14:paraId="57D1EDBC" w14:textId="77777777" w:rsidR="00A5045F" w:rsidRDefault="00A5045F" w:rsidP="00A5045F">
      <w:pPr>
        <w:ind w:right="309"/>
        <w:jc w:val="both"/>
        <w:rPr>
          <w:rFonts w:ascii="GHEA Grapalat" w:hAnsi="GHEA Grapalat"/>
          <w:b/>
          <w:bCs/>
          <w:sz w:val="22"/>
          <w:lang w:val="hy-AM"/>
        </w:rPr>
      </w:pPr>
      <w:r w:rsidRPr="003E4FBD">
        <w:rPr>
          <w:rFonts w:ascii="GHEA Grapalat" w:hAnsi="GHEA Grapalat"/>
          <w:b/>
          <w:bCs/>
          <w:sz w:val="22"/>
          <w:lang w:val="hy-AM"/>
        </w:rPr>
        <w:t xml:space="preserve"> ԵԹԵ ՈՉ ԱՌԱՆՑ </w:t>
      </w:r>
      <w:r>
        <w:rPr>
          <w:rFonts w:ascii="GHEA Grapalat" w:hAnsi="GHEA Grapalat"/>
          <w:b/>
          <w:bCs/>
          <w:sz w:val="22"/>
          <w:lang w:val="hy-AM"/>
        </w:rPr>
        <w:t>«</w:t>
      </w:r>
      <w:r w:rsidRPr="003E4FBD">
        <w:rPr>
          <w:rFonts w:ascii="GHEA Grapalat" w:hAnsi="GHEA Grapalat"/>
          <w:b/>
          <w:bCs/>
          <w:sz w:val="22"/>
          <w:lang w:val="hy-AM"/>
        </w:rPr>
        <w:t>ԱԱՀ ՍՅՈՒՆՅԱԿՈՒՄ</w:t>
      </w:r>
      <w:r>
        <w:rPr>
          <w:rFonts w:ascii="GHEA Grapalat" w:hAnsi="GHEA Grapalat"/>
          <w:b/>
          <w:bCs/>
          <w:sz w:val="22"/>
          <w:lang w:val="hy-AM"/>
        </w:rPr>
        <w:t>:</w:t>
      </w:r>
    </w:p>
    <w:p w14:paraId="2B9A1CBD" w14:textId="77777777" w:rsidR="00A5045F" w:rsidRPr="005E1F72" w:rsidRDefault="00A5045F" w:rsidP="00A5045F">
      <w:pPr>
        <w:rPr>
          <w:rFonts w:ascii="GHEA Grapalat" w:hAnsi="GHEA Grapalat" w:cs="Sylfaen"/>
          <w:i/>
          <w:sz w:val="16"/>
          <w:szCs w:val="16"/>
          <w:lang w:val="hy-AM" w:eastAsia="ru-RU"/>
        </w:rPr>
      </w:pP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04F9FFBB" w14:textId="5129CBB9"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2D20D58F"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0E2020">
        <w:rPr>
          <w:rFonts w:ascii="GHEA Grapalat" w:hAnsi="GHEA Grapalat"/>
          <w:b/>
          <w:lang w:val="hy-AM"/>
        </w:rPr>
        <w:t>24/64</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0C0D511" w:rsidR="007862B1" w:rsidRPr="00F566BF" w:rsidRDefault="00E705E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24761BF4" w:rsidR="007862B1" w:rsidRPr="00A5045F" w:rsidRDefault="007862B1" w:rsidP="00A5045F">
      <w:pPr>
        <w:numPr>
          <w:ilvl w:val="1"/>
          <w:numId w:val="7"/>
        </w:numPr>
        <w:ind w:left="0" w:firstLine="426"/>
        <w:jc w:val="both"/>
        <w:rPr>
          <w:rFonts w:ascii="GHEA Grapalat" w:hAnsi="GHEA Grapalat" w:cs="GHEA Grapalat"/>
          <w:sz w:val="20"/>
          <w:szCs w:val="20"/>
          <w:lang w:val="pt-BR"/>
        </w:rPr>
      </w:pPr>
      <w:r w:rsidRPr="00A5045F">
        <w:rPr>
          <w:rFonts w:ascii="GHEA Grapalat" w:hAnsi="GHEA Grapalat" w:cs="GHEA Grapalat"/>
          <w:sz w:val="20"/>
          <w:szCs w:val="20"/>
          <w:lang w:val="pt-BR"/>
        </w:rPr>
        <w:t xml:space="preserve">Ընկերությունը մասնակցում է </w:t>
      </w:r>
      <w:r w:rsidR="00A5045F" w:rsidRPr="00A5045F">
        <w:rPr>
          <w:rFonts w:ascii="GHEA Grapalat" w:hAnsi="GHEA Grapalat" w:cs="GHEA Grapalat"/>
          <w:sz w:val="20"/>
          <w:szCs w:val="20"/>
          <w:lang w:val="pt-BR"/>
        </w:rPr>
        <w:t>Երևանի քաղաքապետարան</w:t>
      </w:r>
      <w:r w:rsidRPr="00A5045F">
        <w:rPr>
          <w:rFonts w:ascii="GHEA Grapalat" w:hAnsi="GHEA Grapalat" w:cs="GHEA Grapalat"/>
          <w:sz w:val="20"/>
          <w:szCs w:val="20"/>
          <w:lang w:val="pt-BR"/>
        </w:rPr>
        <w:t>*  (այսուհետ` Պատվիրատու) կողմից</w:t>
      </w:r>
      <w:r w:rsidR="00A5045F" w:rsidRPr="00A5045F">
        <w:rPr>
          <w:rFonts w:ascii="GHEA Grapalat" w:hAnsi="GHEA Grapalat" w:cs="GHEA Grapalat"/>
          <w:sz w:val="20"/>
          <w:szCs w:val="20"/>
          <w:lang w:val="hy-AM"/>
        </w:rPr>
        <w:t xml:space="preserve"> </w:t>
      </w:r>
      <w:r w:rsidRPr="00A5045F">
        <w:rPr>
          <w:rFonts w:ascii="GHEA Grapalat" w:hAnsi="GHEA Grapalat" w:cs="GHEA Grapalat"/>
          <w:sz w:val="20"/>
          <w:szCs w:val="20"/>
          <w:lang w:val="pt-BR"/>
        </w:rPr>
        <w:t xml:space="preserve">կազմակերպված` </w:t>
      </w:r>
      <w:r w:rsidR="00A5045F" w:rsidRPr="00A5045F">
        <w:rPr>
          <w:rFonts w:ascii="GHEA Grapalat" w:hAnsi="GHEA Grapalat" w:cs="GHEA Grapalat"/>
          <w:sz w:val="20"/>
          <w:szCs w:val="20"/>
          <w:lang w:val="pt-BR"/>
        </w:rPr>
        <w:t>«ԵՔ-ԳՀԾՁԲ-</w:t>
      </w:r>
      <w:r w:rsidR="000E2020">
        <w:rPr>
          <w:rFonts w:ascii="GHEA Grapalat" w:hAnsi="GHEA Grapalat" w:cs="GHEA Grapalat"/>
          <w:sz w:val="20"/>
          <w:szCs w:val="20"/>
          <w:lang w:val="pt-BR"/>
        </w:rPr>
        <w:t>24/64</w:t>
      </w:r>
      <w:r w:rsidR="00A5045F" w:rsidRPr="00A5045F">
        <w:rPr>
          <w:rFonts w:ascii="GHEA Grapalat" w:hAnsi="GHEA Grapalat" w:cs="GHEA Grapalat"/>
          <w:sz w:val="20"/>
          <w:szCs w:val="20"/>
          <w:lang w:val="pt-BR"/>
        </w:rPr>
        <w:t>»</w:t>
      </w:r>
      <w:r w:rsidRPr="00A5045F">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lastRenderedPageBreak/>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35CF9112"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6B826BD"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Երևանի քաղաքապետարան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7A1FF3"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b/>
                <w:sz w:val="20"/>
                <w:szCs w:val="20"/>
                <w:lang w:val="hy-AM"/>
              </w:rPr>
              <w:t>02593108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9825794"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A70131">
              <w:rPr>
                <w:rFonts w:ascii="GHEA Grapalat" w:hAnsi="GHEA Grapalat" w:cs="Arial"/>
                <w:b/>
                <w:sz w:val="20"/>
                <w:szCs w:val="20"/>
                <w:lang w:val="hy-AM"/>
              </w:rPr>
              <w:t xml:space="preserve"> ՀՀ ֆինանսների նախարարության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D5F58A7"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4CF4FCB2" w:rsidR="00595213" w:rsidRPr="00520884" w:rsidRDefault="00595213" w:rsidP="00CB0ADE">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520884">
              <w:rPr>
                <w:rFonts w:ascii="GHEA Grapalat" w:hAnsi="GHEA Grapalat" w:cs="Arial"/>
                <w:sz w:val="20"/>
                <w:szCs w:val="20"/>
                <w:lang w:val="hy-AM"/>
              </w:rPr>
              <w:t xml:space="preserve"> ՀՀ դրամ, </w:t>
            </w:r>
            <w:r w:rsidR="00520884">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00103C"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00103C"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00103C"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00103C"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00103C"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545953AE" w14:textId="0BB82DC5" w:rsidR="00F46F1D" w:rsidRPr="00821851" w:rsidRDefault="00631658" w:rsidP="00824D37">
      <w:pPr>
        <w:pStyle w:val="BodyTextIndent3"/>
        <w:spacing w:line="240" w:lineRule="auto"/>
        <w:ind w:firstLine="0"/>
        <w:rPr>
          <w:rFonts w:ascii="GHEA Grapalat" w:hAnsi="GHEA Grapalat"/>
          <w:i/>
          <w:sz w:val="16"/>
          <w:szCs w:val="16"/>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614DC69"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52D2">
        <w:rPr>
          <w:rFonts w:ascii="GHEA Grapalat" w:hAnsi="GHEA Grapalat" w:cs="Sylfaen"/>
          <w:b/>
          <w:lang w:val="hy-AM"/>
        </w:rPr>
        <w:t>ԵՔ-ԳՀԾՁԲ-</w:t>
      </w:r>
      <w:r w:rsidR="000E2020">
        <w:rPr>
          <w:rFonts w:ascii="GHEA Grapalat" w:hAnsi="GHEA Grapalat" w:cs="Sylfaen"/>
          <w:b/>
          <w:lang w:val="hy-AM"/>
        </w:rPr>
        <w:t>24/64</w:t>
      </w:r>
      <w:r w:rsidRPr="00F566BF">
        <w:rPr>
          <w:rFonts w:ascii="GHEA Grapalat" w:hAnsi="GHEA Grapalat" w:cs="Sylfaen"/>
          <w:b/>
          <w:lang w:val="hy-AM"/>
        </w:rPr>
        <w:t>»*  ծածկագրով</w:t>
      </w:r>
    </w:p>
    <w:p w14:paraId="2E7932EB" w14:textId="5FBBBB65" w:rsidR="00631658" w:rsidRPr="00F566BF" w:rsidRDefault="00E705E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45F7D5C4" w:rsidR="00631658" w:rsidRPr="00F566BF" w:rsidRDefault="00824D37" w:rsidP="00824D37">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00631658" w:rsidRPr="00F566BF">
        <w:rPr>
          <w:rFonts w:ascii="GHEA Grapalat" w:hAnsi="GHEA Grapalat" w:cs="GHEA Grapalat"/>
          <w:sz w:val="20"/>
          <w:szCs w:val="20"/>
          <w:lang w:val="pt-BR"/>
        </w:rPr>
        <w:t xml:space="preserve">*  (այսուհետ` Պատվիրատու) կողմից կազմակերպված` </w:t>
      </w:r>
      <w:r w:rsidRPr="00824D37">
        <w:rPr>
          <w:rFonts w:ascii="GHEA Grapalat" w:hAnsi="GHEA Grapalat" w:cs="GHEA Grapalat"/>
          <w:sz w:val="20"/>
          <w:szCs w:val="20"/>
          <w:lang w:val="pt-BR"/>
        </w:rPr>
        <w:t>«ԵՔ-ԳՀԾՁԲ-</w:t>
      </w:r>
      <w:r w:rsidR="000E2020">
        <w:rPr>
          <w:rFonts w:ascii="GHEA Grapalat" w:hAnsi="GHEA Grapalat" w:cs="GHEA Grapalat"/>
          <w:sz w:val="20"/>
          <w:szCs w:val="20"/>
          <w:lang w:val="pt-BR"/>
        </w:rPr>
        <w:t>24/64</w:t>
      </w:r>
      <w:r w:rsidRPr="00824D37">
        <w:rPr>
          <w:rFonts w:ascii="GHEA Grapalat" w:hAnsi="GHEA Grapalat" w:cs="GHEA Grapalat"/>
          <w:sz w:val="20"/>
          <w:szCs w:val="20"/>
          <w:lang w:val="pt-BR"/>
        </w:rPr>
        <w:t>»</w:t>
      </w:r>
      <w:r w:rsidR="00631658" w:rsidRPr="00F566BF">
        <w:rPr>
          <w:rFonts w:ascii="GHEA Grapalat" w:hAnsi="GHEA Grapalat" w:cs="GHEA Grapalat"/>
          <w:sz w:val="20"/>
          <w:szCs w:val="20"/>
          <w:lang w:val="pt-BR"/>
        </w:rPr>
        <w:t>*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479D94"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 xml:space="preserve"> Երևանի քաղաքապետարան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B776645"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b/>
                <w:sz w:val="20"/>
                <w:szCs w:val="20"/>
                <w:lang w:val="hy-AM"/>
              </w:rPr>
              <w:t>02593108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93D4432"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A70131">
              <w:rPr>
                <w:rFonts w:ascii="GHEA Grapalat" w:hAnsi="GHEA Grapalat" w:cs="Arial"/>
                <w:b/>
                <w:sz w:val="20"/>
                <w:szCs w:val="20"/>
                <w:lang w:val="hy-AM"/>
              </w:rPr>
              <w:t xml:space="preserve"> ՀՀ ֆինանսների նախարարության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2DFB0F"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3F2E517" w:rsidR="00334B2F" w:rsidRPr="00824D37" w:rsidRDefault="00334B2F" w:rsidP="00CB0ADE">
            <w:pPr>
              <w:rPr>
                <w:rFonts w:ascii="GHEA Grapalat" w:hAnsi="GHEA Grapalat" w:cs="Arial"/>
                <w:sz w:val="20"/>
                <w:szCs w:val="20"/>
              </w:rPr>
            </w:pPr>
            <w:r w:rsidRPr="00F566BF">
              <w:rPr>
                <w:rFonts w:ascii="GHEA Grapalat" w:hAnsi="GHEA Grapalat" w:cs="Sylfaen"/>
                <w:sz w:val="20"/>
                <w:szCs w:val="20"/>
              </w:rPr>
              <w:t>1</w:t>
            </w:r>
            <w:r w:rsidRPr="00824D37">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ՀՀ դրամ, </w:t>
            </w:r>
            <w:r w:rsidR="00824D37">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00103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00103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00103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00103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00103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27AAA4FA" w:rsidR="002B0E49" w:rsidRDefault="00334B2F" w:rsidP="0053433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12BD9222"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5152D2">
        <w:rPr>
          <w:rFonts w:ascii="GHEA Grapalat" w:hAnsi="GHEA Grapalat" w:cs="Sylfaen"/>
          <w:b/>
          <w:lang w:val="hy-AM"/>
        </w:rPr>
        <w:t>ԵՔ-ԳՀԾՁԲ-</w:t>
      </w:r>
      <w:r w:rsidR="000E2020">
        <w:rPr>
          <w:rFonts w:ascii="GHEA Grapalat" w:hAnsi="GHEA Grapalat" w:cs="Sylfaen"/>
          <w:b/>
          <w:lang w:val="hy-AM"/>
        </w:rPr>
        <w:t>24/64</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2E43FE73" w:rsidR="00071D1C" w:rsidRPr="00D66974" w:rsidRDefault="00A6772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D66974">
        <w:rPr>
          <w:rFonts w:ascii="GHEA Grapalat" w:hAnsi="GHEA Grapalat" w:cs="Sylfaen"/>
          <w:b/>
          <w:lang w:val="hy-AM"/>
        </w:rPr>
        <w:t xml:space="preserve">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00A6ECB7" w:rsidR="007678FA" w:rsidRPr="00D66974" w:rsidRDefault="00C95DE8" w:rsidP="007678FA">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p>
    <w:p w14:paraId="61C4EB9F" w14:textId="3ECBD901"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4881669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20581F">
        <w:rPr>
          <w:rFonts w:ascii="GHEA Grapalat" w:hAnsi="GHEA Grapalat" w:cs="Sylfaen"/>
          <w:b/>
          <w:smallCaps/>
          <w:sz w:val="20"/>
          <w:lang w:val="hy-AM"/>
        </w:rPr>
        <w:t xml:space="preserve"> </w:t>
      </w:r>
      <w:r w:rsidR="0081018C">
        <w:rPr>
          <w:rFonts w:ascii="GHEA Grapalat" w:hAnsi="GHEA Grapalat" w:cs="Sylfaen"/>
          <w:b/>
          <w:smallCaps/>
          <w:sz w:val="20"/>
          <w:lang w:val="hy-AM"/>
        </w:rPr>
        <w:t xml:space="preserve">  </w:t>
      </w:r>
      <w:r w:rsidR="0020581F" w:rsidRPr="00D66974">
        <w:rPr>
          <w:rFonts w:ascii="GHEA Grapalat" w:hAnsi="GHEA Grapalat" w:cs="Sylfaen"/>
          <w:b/>
          <w:smallCaps/>
          <w:sz w:val="20"/>
          <w:lang w:val="hy-AM"/>
        </w:rPr>
        <w:t>ՊԱՅՄԱՆԱԳՐԻ ԱՌԱՐԿԱՆ</w:t>
      </w:r>
    </w:p>
    <w:p w14:paraId="125125E6" w14:textId="4CFB5DA9"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E2020">
        <w:rPr>
          <w:rFonts w:ascii="GHEA Grapalat" w:hAnsi="GHEA Grapalat" w:cs="Sylfaen"/>
          <w:sz w:val="20"/>
          <w:lang w:val="hy-AM"/>
        </w:rPr>
        <w:t>Նոր Նորք</w:t>
      </w:r>
      <w:r w:rsidR="0020581F" w:rsidRPr="0020581F">
        <w:rPr>
          <w:rFonts w:ascii="GHEA Grapalat" w:hAnsi="GHEA Grapalat" w:cs="Sylfaen"/>
          <w:sz w:val="20"/>
          <w:lang w:val="hy-AM"/>
        </w:rPr>
        <w:t xml:space="preserve"> վարչական շրջանի տարածքում հրատապ լուծում պահանջող ծառայությունների </w:t>
      </w:r>
      <w:r w:rsidRPr="00D66974">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2"/>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2EA142E"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AC191A">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3"/>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7B317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62494F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00ACD27D"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6AE2B0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C95DE8">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4"/>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65816E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493B05">
        <w:rPr>
          <w:rFonts w:ascii="GHEA Grapalat" w:hAnsi="GHEA Grapalat" w:cs="Sylfaen"/>
          <w:sz w:val="20"/>
          <w:szCs w:val="20"/>
          <w:lang w:val="hy-AM"/>
        </w:rPr>
        <w:t>1</w:t>
      </w:r>
      <w:r w:rsidR="004E0276">
        <w:rPr>
          <w:rFonts w:ascii="GHEA Grapalat" w:hAnsi="GHEA Grapalat" w:cs="Sylfaen"/>
          <w:sz w:val="20"/>
          <w:szCs w:val="20"/>
          <w:lang w:val="hy-AM"/>
        </w:rPr>
        <w:t>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689A812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C95DE8">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9398EA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95DE8">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6"/>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5F10AC94" w:rsidR="007678FA" w:rsidRPr="00D66974" w:rsidRDefault="00C95DE8" w:rsidP="00C95DE8">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87E8660"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A2883" w:rsidRPr="00D66974">
        <w:rPr>
          <w:rFonts w:ascii="GHEA Grapalat" w:hAnsi="GHEA Grapalat" w:cs="Sylfaen"/>
          <w:sz w:val="20"/>
          <w:lang w:val="hy-AM"/>
        </w:rPr>
        <w:t>0,</w:t>
      </w:r>
      <w:r w:rsidR="009A2883">
        <w:rPr>
          <w:rFonts w:ascii="GHEA Grapalat" w:hAnsi="GHEA Grapalat" w:cs="Sylfaen"/>
          <w:sz w:val="20"/>
          <w:lang w:val="hy-AM"/>
        </w:rPr>
        <w:t>15</w:t>
      </w:r>
      <w:r w:rsidR="009A2883" w:rsidRPr="00D66974">
        <w:rPr>
          <w:rFonts w:ascii="GHEA Grapalat" w:hAnsi="GHEA Grapalat" w:cs="Sylfaen"/>
          <w:sz w:val="20"/>
          <w:lang w:val="hy-AM"/>
        </w:rPr>
        <w:t xml:space="preserve"> (զրո ամբողջ </w:t>
      </w:r>
      <w:r w:rsidR="009A2883">
        <w:rPr>
          <w:rFonts w:ascii="GHEA Grapalat" w:hAnsi="GHEA Grapalat" w:cs="Sylfaen"/>
          <w:sz w:val="20"/>
          <w:lang w:val="hy-AM"/>
        </w:rPr>
        <w:t>տասնհինգ</w:t>
      </w:r>
      <w:r w:rsidR="009A2883" w:rsidRPr="00D66974">
        <w:rPr>
          <w:rFonts w:ascii="GHEA Grapalat" w:hAnsi="GHEA Grapalat" w:cs="Sylfaen"/>
          <w:sz w:val="20"/>
          <w:lang w:val="hy-AM"/>
        </w:rPr>
        <w:t xml:space="preserve"> </w:t>
      </w:r>
      <w:r w:rsidR="009A2883">
        <w:rPr>
          <w:rFonts w:ascii="GHEA Grapalat" w:hAnsi="GHEA Grapalat" w:cs="Sylfaen"/>
          <w:sz w:val="20"/>
          <w:lang w:val="hy-AM"/>
        </w:rPr>
        <w:t>հարյուրերո</w:t>
      </w:r>
      <w:r w:rsidR="009A2883" w:rsidRPr="00D66974">
        <w:rPr>
          <w:rFonts w:ascii="GHEA Grapalat" w:hAnsi="GHEA Grapalat" w:cs="Sylfaen"/>
          <w:sz w:val="20"/>
          <w:lang w:val="hy-AM"/>
        </w:rPr>
        <w:t xml:space="preserve">դական) </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1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7DBBF68" w:rsidR="00AC12AD" w:rsidRPr="00D66974" w:rsidRDefault="007678FA" w:rsidP="00C95DE8">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4B59FC">
        <w:rPr>
          <w:rFonts w:ascii="GHEA Grapalat" w:hAnsi="GHEA Grapalat" w:cs="Sylfaen"/>
          <w:sz w:val="20"/>
          <w:lang w:val="hy-AM"/>
        </w:rPr>
        <w:t>1</w:t>
      </w:r>
      <w:r w:rsidR="009A2883">
        <w:rPr>
          <w:rFonts w:ascii="GHEA Grapalat" w:hAnsi="GHEA Grapalat" w:cs="Sylfaen"/>
          <w:sz w:val="20"/>
          <w:lang w:val="hy-AM"/>
        </w:rPr>
        <w:t>5</w:t>
      </w:r>
      <w:r w:rsidR="00AC12AD" w:rsidRPr="00D66974">
        <w:rPr>
          <w:rFonts w:ascii="GHEA Grapalat" w:hAnsi="GHEA Grapalat" w:cs="Sylfaen"/>
          <w:sz w:val="20"/>
          <w:lang w:val="hy-AM"/>
        </w:rPr>
        <w:t xml:space="preserve"> (զրո ամբողջ </w:t>
      </w:r>
      <w:r w:rsidR="001F0C96">
        <w:rPr>
          <w:rFonts w:ascii="GHEA Grapalat" w:hAnsi="GHEA Grapalat" w:cs="Sylfaen"/>
          <w:sz w:val="20"/>
          <w:lang w:val="hy-AM"/>
        </w:rPr>
        <w:t>տասն</w:t>
      </w:r>
      <w:r w:rsidR="009A2883">
        <w:rPr>
          <w:rFonts w:ascii="GHEA Grapalat" w:hAnsi="GHEA Grapalat" w:cs="Sylfaen"/>
          <w:sz w:val="20"/>
          <w:lang w:val="hy-AM"/>
        </w:rPr>
        <w:t>հինգ</w:t>
      </w:r>
      <w:r w:rsidR="00AC12AD" w:rsidRPr="00D66974">
        <w:rPr>
          <w:rFonts w:ascii="GHEA Grapalat" w:hAnsi="GHEA Grapalat" w:cs="Sylfaen"/>
          <w:sz w:val="20"/>
          <w:lang w:val="hy-AM"/>
        </w:rPr>
        <w:t xml:space="preserve"> </w:t>
      </w:r>
      <w:r w:rsidR="000133C7">
        <w:rPr>
          <w:rFonts w:ascii="GHEA Grapalat" w:hAnsi="GHEA Grapalat" w:cs="Sylfaen"/>
          <w:sz w:val="20"/>
          <w:lang w:val="hy-AM"/>
        </w:rPr>
        <w:t>հարյուրերո</w:t>
      </w:r>
      <w:r w:rsidR="00AC12AD" w:rsidRPr="00D66974">
        <w:rPr>
          <w:rFonts w:ascii="GHEA Grapalat" w:hAnsi="GHEA Grapalat" w:cs="Sylfaen"/>
          <w:sz w:val="20"/>
          <w:lang w:val="hy-AM"/>
        </w:rPr>
        <w:t>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3CE0B1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DC336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1511F3EF"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Ընդ որում, Կատարողը համաձայնագիրը կնքում, </w:t>
      </w:r>
      <w:r w:rsidR="00DC3363">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20"/>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lastRenderedPageBreak/>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lastRenderedPageBreak/>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lastRenderedPageBreak/>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43"/>
        <w:gridCol w:w="1489"/>
        <w:gridCol w:w="916"/>
        <w:gridCol w:w="1067"/>
        <w:gridCol w:w="1067"/>
        <w:gridCol w:w="822"/>
        <w:gridCol w:w="1834"/>
      </w:tblGrid>
      <w:tr w:rsidR="007678FA" w:rsidRPr="00F566BF" w14:paraId="2B10E770" w14:textId="77777777" w:rsidTr="00E26C98">
        <w:tc>
          <w:tcPr>
            <w:tcW w:w="100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26C98">
        <w:trPr>
          <w:trHeight w:val="219"/>
        </w:trPr>
        <w:tc>
          <w:tcPr>
            <w:tcW w:w="1398"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75"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522"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35"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89"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089"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2498"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26C98">
        <w:trPr>
          <w:trHeight w:val="445"/>
        </w:trPr>
        <w:tc>
          <w:tcPr>
            <w:tcW w:w="1398" w:type="dxa"/>
            <w:vMerge/>
            <w:vAlign w:val="center"/>
          </w:tcPr>
          <w:p w14:paraId="79177BBB" w14:textId="77777777" w:rsidR="007678FA" w:rsidRPr="00F566BF" w:rsidRDefault="007678FA" w:rsidP="00E53C12">
            <w:pPr>
              <w:jc w:val="center"/>
              <w:rPr>
                <w:rFonts w:ascii="GHEA Grapalat" w:hAnsi="GHEA Grapalat"/>
                <w:sz w:val="18"/>
              </w:rPr>
            </w:pPr>
          </w:p>
        </w:tc>
        <w:tc>
          <w:tcPr>
            <w:tcW w:w="1475" w:type="dxa"/>
            <w:vMerge/>
            <w:vAlign w:val="center"/>
          </w:tcPr>
          <w:p w14:paraId="14F2A268" w14:textId="77777777" w:rsidR="007678FA" w:rsidRPr="00F566BF" w:rsidRDefault="007678FA" w:rsidP="00E53C12">
            <w:pPr>
              <w:jc w:val="center"/>
              <w:rPr>
                <w:rFonts w:ascii="GHEA Grapalat" w:hAnsi="GHEA Grapalat"/>
                <w:sz w:val="18"/>
              </w:rPr>
            </w:pPr>
          </w:p>
        </w:tc>
        <w:tc>
          <w:tcPr>
            <w:tcW w:w="1522" w:type="dxa"/>
            <w:vMerge/>
            <w:vAlign w:val="center"/>
          </w:tcPr>
          <w:p w14:paraId="3B4D31CB" w14:textId="77777777" w:rsidR="007678FA" w:rsidRPr="00F566BF" w:rsidRDefault="007678FA" w:rsidP="00E53C12">
            <w:pPr>
              <w:jc w:val="center"/>
              <w:rPr>
                <w:rFonts w:ascii="GHEA Grapalat" w:hAnsi="GHEA Grapalat"/>
                <w:sz w:val="18"/>
              </w:rPr>
            </w:pPr>
          </w:p>
        </w:tc>
        <w:tc>
          <w:tcPr>
            <w:tcW w:w="935" w:type="dxa"/>
            <w:vMerge/>
            <w:vAlign w:val="center"/>
          </w:tcPr>
          <w:p w14:paraId="1B7C1390" w14:textId="77777777" w:rsidR="007678FA" w:rsidRPr="00F566BF" w:rsidRDefault="007678FA" w:rsidP="00E53C12">
            <w:pPr>
              <w:jc w:val="center"/>
              <w:rPr>
                <w:rFonts w:ascii="GHEA Grapalat" w:hAnsi="GHEA Grapalat"/>
                <w:sz w:val="18"/>
              </w:rPr>
            </w:pPr>
          </w:p>
        </w:tc>
        <w:tc>
          <w:tcPr>
            <w:tcW w:w="1089" w:type="dxa"/>
            <w:vMerge/>
            <w:vAlign w:val="center"/>
          </w:tcPr>
          <w:p w14:paraId="0207347D" w14:textId="77777777" w:rsidR="007678FA" w:rsidRPr="00F566BF" w:rsidRDefault="007678FA" w:rsidP="00E53C12">
            <w:pPr>
              <w:jc w:val="center"/>
              <w:rPr>
                <w:rFonts w:ascii="GHEA Grapalat" w:hAnsi="GHEA Grapalat"/>
                <w:sz w:val="18"/>
              </w:rPr>
            </w:pPr>
          </w:p>
        </w:tc>
        <w:tc>
          <w:tcPr>
            <w:tcW w:w="1089" w:type="dxa"/>
            <w:vMerge/>
            <w:vAlign w:val="center"/>
          </w:tcPr>
          <w:p w14:paraId="69754339" w14:textId="77777777" w:rsidR="007678FA" w:rsidRPr="00F566BF" w:rsidRDefault="007678FA" w:rsidP="00E53C12">
            <w:pPr>
              <w:jc w:val="center"/>
              <w:rPr>
                <w:rFonts w:ascii="GHEA Grapalat" w:hAnsi="GHEA Grapalat"/>
                <w:sz w:val="18"/>
              </w:rPr>
            </w:pPr>
          </w:p>
        </w:tc>
        <w:tc>
          <w:tcPr>
            <w:tcW w:w="956"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542"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F23379" w:rsidRPr="00F23379" w14:paraId="5865D235" w14:textId="77777777" w:rsidTr="00E26C98">
        <w:trPr>
          <w:trHeight w:val="246"/>
        </w:trPr>
        <w:tc>
          <w:tcPr>
            <w:tcW w:w="1398" w:type="dxa"/>
          </w:tcPr>
          <w:p w14:paraId="58777756" w14:textId="1CCCE15A"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1475" w:type="dxa"/>
          </w:tcPr>
          <w:p w14:paraId="2FB3696C" w14:textId="65C7BDAF" w:rsidR="00A10A73" w:rsidRPr="00A10A73" w:rsidRDefault="00A10A73" w:rsidP="00A10A73">
            <w:pPr>
              <w:jc w:val="center"/>
              <w:rPr>
                <w:rFonts w:ascii="GHEA Grapalat" w:hAnsi="GHEA Grapalat"/>
                <w:sz w:val="20"/>
                <w:lang w:val="hy-AM"/>
              </w:rPr>
            </w:pPr>
            <w:r w:rsidRPr="00A10A73">
              <w:rPr>
                <w:rFonts w:ascii="GHEA Grapalat" w:hAnsi="GHEA Grapalat"/>
                <w:sz w:val="20"/>
                <w:lang w:val="hy-AM"/>
              </w:rPr>
              <w:t>60181100/5</w:t>
            </w:r>
            <w:r w:rsidR="00CD07A0">
              <w:rPr>
                <w:rFonts w:ascii="GHEA Grapalat" w:hAnsi="GHEA Grapalat"/>
                <w:sz w:val="20"/>
                <w:lang w:val="hy-AM"/>
              </w:rPr>
              <w:t>01</w:t>
            </w:r>
          </w:p>
          <w:p w14:paraId="7A2A01D2" w14:textId="04BBB24A" w:rsidR="007678FA" w:rsidRPr="00F23379" w:rsidRDefault="007678FA" w:rsidP="00E53C12">
            <w:pPr>
              <w:jc w:val="center"/>
              <w:rPr>
                <w:rFonts w:ascii="GHEA Grapalat" w:hAnsi="GHEA Grapalat"/>
                <w:sz w:val="20"/>
                <w:lang w:val="hy-AM"/>
              </w:rPr>
            </w:pPr>
          </w:p>
        </w:tc>
        <w:tc>
          <w:tcPr>
            <w:tcW w:w="1522" w:type="dxa"/>
          </w:tcPr>
          <w:p w14:paraId="3894BE7D" w14:textId="5EE8BDF1" w:rsidR="007678FA" w:rsidRPr="00E26C98" w:rsidRDefault="00E26C98" w:rsidP="00E53C12">
            <w:pPr>
              <w:jc w:val="center"/>
              <w:rPr>
                <w:rFonts w:ascii="GHEA Grapalat" w:hAnsi="GHEA Grapalat"/>
                <w:sz w:val="20"/>
                <w:lang w:val="hy-AM"/>
              </w:rPr>
            </w:pPr>
            <w:r>
              <w:rPr>
                <w:rFonts w:ascii="GHEA Grapalat" w:hAnsi="GHEA Grapalat"/>
                <w:sz w:val="20"/>
                <w:lang w:val="hy-AM"/>
              </w:rPr>
              <w:t>Ներկայացված է ստորև</w:t>
            </w:r>
          </w:p>
        </w:tc>
        <w:tc>
          <w:tcPr>
            <w:tcW w:w="935" w:type="dxa"/>
          </w:tcPr>
          <w:p w14:paraId="3D5C9C26" w14:textId="68997DFE" w:rsidR="007678FA" w:rsidRPr="00E26C98" w:rsidRDefault="00E26C98" w:rsidP="00E53C12">
            <w:pPr>
              <w:jc w:val="center"/>
              <w:rPr>
                <w:rFonts w:ascii="GHEA Grapalat" w:hAnsi="GHEA Grapalat"/>
                <w:sz w:val="20"/>
                <w:lang w:val="hy-AM"/>
              </w:rPr>
            </w:pPr>
            <w:r>
              <w:rPr>
                <w:rFonts w:ascii="GHEA Grapalat" w:hAnsi="GHEA Grapalat"/>
                <w:sz w:val="20"/>
                <w:lang w:val="hy-AM"/>
              </w:rPr>
              <w:t>դրամ</w:t>
            </w:r>
          </w:p>
        </w:tc>
        <w:tc>
          <w:tcPr>
            <w:tcW w:w="1089" w:type="dxa"/>
          </w:tcPr>
          <w:p w14:paraId="24DF365F" w14:textId="36824900" w:rsidR="007678FA" w:rsidRPr="00B51BE7" w:rsidRDefault="00B51BE7" w:rsidP="00E53C12">
            <w:pPr>
              <w:jc w:val="center"/>
              <w:rPr>
                <w:rFonts w:ascii="GHEA Grapalat" w:hAnsi="GHEA Grapalat"/>
                <w:sz w:val="20"/>
                <w:lang w:val="hy-AM"/>
              </w:rPr>
            </w:pPr>
            <w:r>
              <w:rPr>
                <w:rFonts w:ascii="GHEA Grapalat" w:hAnsi="GHEA Grapalat"/>
                <w:sz w:val="20"/>
                <w:lang w:val="hy-AM"/>
              </w:rPr>
              <w:t>Մինչև</w:t>
            </w:r>
          </w:p>
        </w:tc>
        <w:tc>
          <w:tcPr>
            <w:tcW w:w="1089" w:type="dxa"/>
          </w:tcPr>
          <w:p w14:paraId="2235A8D0" w14:textId="63836C83"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956" w:type="dxa"/>
          </w:tcPr>
          <w:p w14:paraId="7F9A0648" w14:textId="004B490A" w:rsidR="007678FA" w:rsidRPr="00A10A73" w:rsidRDefault="000E2020" w:rsidP="00E53C12">
            <w:pPr>
              <w:jc w:val="center"/>
              <w:rPr>
                <w:rFonts w:ascii="GHEA Grapalat" w:hAnsi="GHEA Grapalat"/>
                <w:sz w:val="20"/>
                <w:lang w:val="hy-AM"/>
              </w:rPr>
            </w:pPr>
            <w:r>
              <w:rPr>
                <w:rFonts w:ascii="GHEA Grapalat" w:hAnsi="GHEA Grapalat"/>
                <w:sz w:val="20"/>
                <w:lang w:val="hy-AM"/>
              </w:rPr>
              <w:t>Նոր Նորք</w:t>
            </w:r>
            <w:r w:rsidR="00E26C98" w:rsidRPr="00A10A73">
              <w:rPr>
                <w:rFonts w:ascii="GHEA Grapalat" w:hAnsi="GHEA Grapalat"/>
                <w:sz w:val="20"/>
                <w:lang w:val="hy-AM"/>
              </w:rPr>
              <w:t xml:space="preserve"> վ/շ</w:t>
            </w:r>
          </w:p>
        </w:tc>
        <w:tc>
          <w:tcPr>
            <w:tcW w:w="1542" w:type="dxa"/>
          </w:tcPr>
          <w:p w14:paraId="053132AF" w14:textId="77777777" w:rsidR="00B51BE7" w:rsidRPr="00A10A73" w:rsidRDefault="00B51BE7" w:rsidP="00B51BE7">
            <w:pPr>
              <w:jc w:val="center"/>
              <w:rPr>
                <w:rFonts w:ascii="GHEA Grapalat" w:hAnsi="GHEA Grapalat"/>
                <w:sz w:val="20"/>
                <w:lang w:val="hy-AM"/>
              </w:rPr>
            </w:pPr>
            <w:r w:rsidRPr="00A10A73">
              <w:rPr>
                <w:rFonts w:ascii="GHEA Grapalat" w:hAnsi="GHEA Grapalat"/>
                <w:sz w:val="20"/>
                <w:lang w:val="hy-AM"/>
              </w:rPr>
              <w:t>Պայմանագիրը</w:t>
            </w:r>
          </w:p>
          <w:p w14:paraId="4B720CEF" w14:textId="77777777" w:rsidR="00B51BE7" w:rsidRPr="00A10A73" w:rsidRDefault="00B51BE7" w:rsidP="00B51BE7">
            <w:pPr>
              <w:jc w:val="center"/>
              <w:rPr>
                <w:rFonts w:ascii="GHEA Grapalat" w:hAnsi="GHEA Grapalat"/>
                <w:sz w:val="20"/>
                <w:lang w:val="hy-AM"/>
              </w:rPr>
            </w:pPr>
            <w:r w:rsidRPr="00A10A73">
              <w:rPr>
                <w:rFonts w:ascii="GHEA Grapalat" w:hAnsi="GHEA Grapalat"/>
                <w:sz w:val="20"/>
                <w:lang w:val="hy-AM"/>
              </w:rPr>
              <w:t xml:space="preserve">(համաձայնագիրը) օրենքով սահմանված կարգով ուժի մեջ մտնելու օրվանից </w:t>
            </w:r>
          </w:p>
          <w:p w14:paraId="52EFE660" w14:textId="382FCD22" w:rsidR="007678FA" w:rsidRPr="00F23379" w:rsidRDefault="00B51BE7" w:rsidP="00B51BE7">
            <w:pPr>
              <w:jc w:val="center"/>
              <w:rPr>
                <w:rFonts w:ascii="GHEA Grapalat" w:hAnsi="GHEA Grapalat"/>
                <w:sz w:val="20"/>
                <w:lang w:val="hy-AM"/>
              </w:rPr>
            </w:pPr>
            <w:r w:rsidRPr="00A10A73">
              <w:rPr>
                <w:rFonts w:ascii="GHEA Grapalat" w:hAnsi="GHEA Grapalat"/>
                <w:sz w:val="20"/>
                <w:lang w:val="hy-AM"/>
              </w:rPr>
              <w:t xml:space="preserve">մինչև </w:t>
            </w:r>
            <w:r w:rsidR="00CD07A0">
              <w:rPr>
                <w:rFonts w:ascii="GHEA Grapalat" w:hAnsi="GHEA Grapalat"/>
                <w:sz w:val="20"/>
                <w:lang w:val="hy-AM"/>
              </w:rPr>
              <w:t>280 օրացուցային</w:t>
            </w:r>
            <w:r w:rsidRPr="00A10A73">
              <w:rPr>
                <w:rFonts w:ascii="GHEA Grapalat" w:hAnsi="GHEA Grapalat"/>
                <w:sz w:val="20"/>
                <w:lang w:val="hy-AM"/>
              </w:rPr>
              <w:t xml:space="preserve"> </w:t>
            </w:r>
            <w:r w:rsidR="00CD07A0">
              <w:rPr>
                <w:rFonts w:ascii="GHEA Grapalat" w:hAnsi="GHEA Grapalat"/>
                <w:sz w:val="20"/>
                <w:lang w:val="hy-AM"/>
              </w:rPr>
              <w:t>օր</w:t>
            </w:r>
          </w:p>
        </w:tc>
      </w:tr>
    </w:tbl>
    <w:p w14:paraId="622AFFE5" w14:textId="77777777" w:rsidR="00E26C98" w:rsidRDefault="00E26C98" w:rsidP="00E26C98">
      <w:pPr>
        <w:jc w:val="both"/>
        <w:rPr>
          <w:rFonts w:ascii="Sylfaen" w:hAnsi="Sylfaen" w:cs="Sylfaen"/>
          <w:sz w:val="20"/>
          <w:szCs w:val="20"/>
          <w:lang w:val="hy-AM"/>
        </w:rPr>
      </w:pPr>
    </w:p>
    <w:p w14:paraId="55FF1CBA" w14:textId="77777777" w:rsidR="004C41B2" w:rsidRDefault="004C41B2" w:rsidP="00E26C98">
      <w:pPr>
        <w:jc w:val="both"/>
        <w:rPr>
          <w:rFonts w:ascii="Sylfaen" w:hAnsi="Sylfaen" w:cs="Sylfaen"/>
          <w:sz w:val="20"/>
          <w:szCs w:val="20"/>
          <w:lang w:val="hy-AM"/>
        </w:rPr>
      </w:pPr>
    </w:p>
    <w:p w14:paraId="5A9B7D97"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 xml:space="preserve">Տարվա ընթացքում  անհրաժեշտություն է առաջանում չնախատեսված ծառայությունների ձեռք բերում </w:t>
      </w:r>
    </w:p>
    <w:p w14:paraId="1A2DF0A9"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Ավտոաշտարակի շահագործում</w:t>
      </w:r>
    </w:p>
    <w:p w14:paraId="6F763EF6"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Հավաքված աղբի բարձում, այդ թվում կենցաղային աղբ, ծառի ճյուղեր, մետաղական ջարդոններ, տեղափոխում 13կմ</w:t>
      </w:r>
    </w:p>
    <w:p w14:paraId="265A4CB8"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Ավտոկռունկի շահագործում  սլաքի բարձ.22 մետր</w:t>
      </w:r>
    </w:p>
    <w:p w14:paraId="713DF14D"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Տրակտոր հարթեցնող, քանդող, բարձող</w:t>
      </w:r>
    </w:p>
    <w:p w14:paraId="705F1B98"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Քաշող և բարձր ճնշմամբ փչող մեքենա կոյուղագծերի համար</w:t>
      </w:r>
    </w:p>
    <w:p w14:paraId="0BB2838B"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Էվակուատոր</w:t>
      </w:r>
    </w:p>
    <w:p w14:paraId="5A6D1F92"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Հորատող մեքենա</w:t>
      </w:r>
    </w:p>
    <w:p w14:paraId="27610719"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Աշխատուժ, այդ թվում ըստ անհրաժեշտության բանվոր, հավաքարար, տանիքագործ, կոյուղագործ, փականագործ, ատասղձագործ, էլեկտրիկ, զոդող</w:t>
      </w:r>
    </w:p>
    <w:p w14:paraId="505A0281" w14:textId="77777777"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Բեռնափոխադրում</w:t>
      </w:r>
    </w:p>
    <w:p w14:paraId="486A5B62" w14:textId="281EE016" w:rsidR="004C41B2" w:rsidRPr="004C41B2" w:rsidRDefault="004C41B2" w:rsidP="004C41B2">
      <w:pPr>
        <w:jc w:val="both"/>
        <w:rPr>
          <w:rFonts w:ascii="GHEA Grapalat" w:hAnsi="GHEA Grapalat" w:cs="Sylfaen"/>
          <w:sz w:val="20"/>
          <w:szCs w:val="20"/>
          <w:lang w:val="hy-AM"/>
        </w:rPr>
      </w:pPr>
      <w:r w:rsidRPr="004C41B2">
        <w:rPr>
          <w:rFonts w:ascii="GHEA Grapalat" w:hAnsi="GHEA Grapalat" w:cs="Sylfaen"/>
          <w:sz w:val="20"/>
          <w:szCs w:val="20"/>
          <w:lang w:val="hy-AM"/>
        </w:rPr>
        <w:t>Մուտքերի ախտահանում քլորով</w:t>
      </w:r>
    </w:p>
    <w:p w14:paraId="4D959635" w14:textId="77777777" w:rsidR="004C41B2" w:rsidRDefault="004C41B2" w:rsidP="00E26C98">
      <w:pPr>
        <w:jc w:val="both"/>
        <w:rPr>
          <w:rFonts w:ascii="Sylfaen" w:hAnsi="Sylfaen" w:cs="Sylfaen"/>
          <w:sz w:val="20"/>
          <w:szCs w:val="20"/>
          <w:lang w:val="hy-AM"/>
        </w:rPr>
      </w:pPr>
    </w:p>
    <w:p w14:paraId="347A15C1" w14:textId="28913220" w:rsidR="002520B1" w:rsidRPr="004C41B2" w:rsidRDefault="002520B1" w:rsidP="004C41B2">
      <w:pPr>
        <w:jc w:val="both"/>
        <w:rPr>
          <w:rFonts w:ascii="GHEA Grapalat" w:hAnsi="GHEA Grapalat" w:cs="Sylfaen"/>
          <w:b/>
          <w:bCs/>
          <w:sz w:val="20"/>
          <w:szCs w:val="20"/>
          <w:lang w:val="hy-AM"/>
        </w:rPr>
      </w:pPr>
      <w:r w:rsidRPr="004C41B2">
        <w:rPr>
          <w:rFonts w:ascii="GHEA Grapalat" w:hAnsi="GHEA Grapalat" w:cs="Sylfaen"/>
          <w:b/>
          <w:bCs/>
          <w:sz w:val="20"/>
          <w:szCs w:val="20"/>
          <w:lang w:val="hy-AM"/>
        </w:rPr>
        <w:t>Ծառայությունների մատուցման ժամկետները՝ հաշվարկվելու է յուրաքանչյուր դեպքում կատարողին պատվերը տրամադրվելու օրվանից՝ տրամադրելով պատվերի տրամադրման ձեվը՝ էլ. փոստ, գրություն և այլն.</w:t>
      </w:r>
    </w:p>
    <w:p w14:paraId="29FF4BB9" w14:textId="77777777" w:rsidR="00795D3A" w:rsidRDefault="00795D3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tbl>
      <w:tblPr>
        <w:tblW w:w="10710" w:type="dxa"/>
        <w:tblLook w:val="04A0" w:firstRow="1" w:lastRow="0" w:firstColumn="1" w:lastColumn="0" w:noHBand="0" w:noVBand="1"/>
      </w:tblPr>
      <w:tblGrid>
        <w:gridCol w:w="421"/>
        <w:gridCol w:w="4435"/>
        <w:gridCol w:w="1233"/>
        <w:gridCol w:w="733"/>
        <w:gridCol w:w="1008"/>
        <w:gridCol w:w="1260"/>
        <w:gridCol w:w="1620"/>
      </w:tblGrid>
      <w:tr w:rsidR="004C41B2" w14:paraId="2E5B5EC0" w14:textId="77777777" w:rsidTr="004C41B2">
        <w:trPr>
          <w:trHeight w:val="300"/>
        </w:trPr>
        <w:tc>
          <w:tcPr>
            <w:tcW w:w="10710" w:type="dxa"/>
            <w:gridSpan w:val="7"/>
            <w:tcBorders>
              <w:top w:val="nil"/>
              <w:left w:val="nil"/>
              <w:bottom w:val="nil"/>
              <w:right w:val="nil"/>
            </w:tcBorders>
            <w:shd w:val="clear" w:color="auto" w:fill="auto"/>
            <w:vAlign w:val="center"/>
            <w:hideMark/>
          </w:tcPr>
          <w:p w14:paraId="3EF0939A"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Ծավալաթերթ</w:t>
            </w:r>
            <w:proofErr w:type="spellEnd"/>
            <w:r>
              <w:rPr>
                <w:rFonts w:ascii="GHEA Grapalat" w:hAnsi="GHEA Grapalat" w:cs="Calibri"/>
                <w:sz w:val="20"/>
                <w:szCs w:val="20"/>
              </w:rPr>
              <w:t xml:space="preserve"> </w:t>
            </w:r>
            <w:proofErr w:type="spellStart"/>
            <w:r>
              <w:rPr>
                <w:rFonts w:ascii="GHEA Grapalat" w:hAnsi="GHEA Grapalat" w:cs="Calibri"/>
                <w:sz w:val="20"/>
                <w:szCs w:val="20"/>
              </w:rPr>
              <w:t>նախահաշիվ</w:t>
            </w:r>
            <w:proofErr w:type="spellEnd"/>
          </w:p>
        </w:tc>
      </w:tr>
      <w:tr w:rsidR="004C41B2" w14:paraId="22AE8727" w14:textId="77777777" w:rsidTr="004C41B2">
        <w:trPr>
          <w:trHeight w:val="300"/>
        </w:trPr>
        <w:tc>
          <w:tcPr>
            <w:tcW w:w="10710" w:type="dxa"/>
            <w:gridSpan w:val="7"/>
            <w:tcBorders>
              <w:top w:val="nil"/>
              <w:left w:val="nil"/>
              <w:bottom w:val="single" w:sz="4" w:space="0" w:color="auto"/>
              <w:right w:val="nil"/>
            </w:tcBorders>
            <w:shd w:val="clear" w:color="auto" w:fill="auto"/>
            <w:vAlign w:val="center"/>
            <w:hideMark/>
          </w:tcPr>
          <w:p w14:paraId="024EC37F"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Նոր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Նորք</w:t>
            </w:r>
            <w:proofErr w:type="spellEnd"/>
            <w:r>
              <w:rPr>
                <w:rFonts w:ascii="GHEA Grapalat" w:hAnsi="GHEA Grapalat" w:cs="Calibri"/>
                <w:sz w:val="20"/>
                <w:szCs w:val="20"/>
              </w:rPr>
              <w:t xml:space="preserve"> </w:t>
            </w:r>
            <w:proofErr w:type="spellStart"/>
            <w:r>
              <w:rPr>
                <w:rFonts w:ascii="GHEA Grapalat" w:hAnsi="GHEA Grapalat" w:cs="Calibri"/>
                <w:sz w:val="20"/>
                <w:szCs w:val="20"/>
              </w:rPr>
              <w:t>վարչական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շրջանի</w:t>
            </w:r>
            <w:proofErr w:type="spellEnd"/>
            <w:r>
              <w:rPr>
                <w:rFonts w:ascii="GHEA Grapalat" w:hAnsi="GHEA Grapalat" w:cs="Calibri"/>
                <w:sz w:val="20"/>
                <w:szCs w:val="20"/>
              </w:rPr>
              <w:t xml:space="preserve"> </w:t>
            </w:r>
            <w:proofErr w:type="spellStart"/>
            <w:r>
              <w:rPr>
                <w:rFonts w:ascii="GHEA Grapalat" w:hAnsi="GHEA Grapalat" w:cs="Calibri"/>
                <w:sz w:val="20"/>
                <w:szCs w:val="20"/>
              </w:rPr>
              <w:t>տարածքում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հրատապ</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պահանջող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ծառայություններ</w:t>
            </w:r>
            <w:proofErr w:type="spellEnd"/>
          </w:p>
        </w:tc>
      </w:tr>
      <w:tr w:rsidR="004C41B2" w14:paraId="1CBD3841" w14:textId="77777777" w:rsidTr="004C41B2">
        <w:trPr>
          <w:trHeight w:val="195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C839680"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Հ.</w:t>
            </w:r>
          </w:p>
        </w:tc>
        <w:tc>
          <w:tcPr>
            <w:tcW w:w="4435" w:type="dxa"/>
            <w:tcBorders>
              <w:top w:val="nil"/>
              <w:left w:val="nil"/>
              <w:bottom w:val="single" w:sz="4" w:space="0" w:color="auto"/>
              <w:right w:val="single" w:sz="4" w:space="0" w:color="auto"/>
            </w:tcBorders>
            <w:shd w:val="clear" w:color="auto" w:fill="auto"/>
            <w:vAlign w:val="center"/>
            <w:hideMark/>
          </w:tcPr>
          <w:p w14:paraId="7F3160DF"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Աշխատանքների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անվանումը</w:t>
            </w:r>
            <w:proofErr w:type="spellEnd"/>
          </w:p>
        </w:tc>
        <w:tc>
          <w:tcPr>
            <w:tcW w:w="1233" w:type="dxa"/>
            <w:tcBorders>
              <w:top w:val="nil"/>
              <w:left w:val="nil"/>
              <w:bottom w:val="single" w:sz="4" w:space="0" w:color="auto"/>
              <w:right w:val="single" w:sz="4" w:space="0" w:color="auto"/>
            </w:tcBorders>
            <w:shd w:val="clear" w:color="auto" w:fill="auto"/>
            <w:textDirection w:val="btLr"/>
            <w:vAlign w:val="center"/>
            <w:hideMark/>
          </w:tcPr>
          <w:p w14:paraId="245E49F1"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Չափման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միավորը</w:t>
            </w:r>
            <w:proofErr w:type="spellEnd"/>
          </w:p>
        </w:tc>
        <w:tc>
          <w:tcPr>
            <w:tcW w:w="733" w:type="dxa"/>
            <w:tcBorders>
              <w:top w:val="nil"/>
              <w:left w:val="nil"/>
              <w:bottom w:val="single" w:sz="4" w:space="0" w:color="auto"/>
              <w:right w:val="single" w:sz="4" w:space="0" w:color="auto"/>
            </w:tcBorders>
            <w:shd w:val="clear" w:color="auto" w:fill="auto"/>
            <w:textDirection w:val="btLr"/>
            <w:vAlign w:val="center"/>
            <w:hideMark/>
          </w:tcPr>
          <w:p w14:paraId="50477100"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քանակ</w:t>
            </w:r>
            <w:proofErr w:type="spellEnd"/>
          </w:p>
        </w:tc>
        <w:tc>
          <w:tcPr>
            <w:tcW w:w="1008" w:type="dxa"/>
            <w:tcBorders>
              <w:top w:val="nil"/>
              <w:left w:val="nil"/>
              <w:bottom w:val="single" w:sz="4" w:space="0" w:color="auto"/>
              <w:right w:val="single" w:sz="4" w:space="0" w:color="auto"/>
            </w:tcBorders>
            <w:shd w:val="clear" w:color="auto" w:fill="auto"/>
            <w:textDirection w:val="btLr"/>
            <w:vAlign w:val="center"/>
            <w:hideMark/>
          </w:tcPr>
          <w:p w14:paraId="5FC6EDA8"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Միավորի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առավելագույն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գինը</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հազ.դրամ</w:t>
            </w:r>
            <w:proofErr w:type="spellEnd"/>
            <w:r>
              <w:rPr>
                <w:rFonts w:ascii="GHEA Grapalat" w:hAnsi="GHEA Grapalat" w:cs="Calibri"/>
                <w:color w:val="000000"/>
                <w:sz w:val="20"/>
                <w:szCs w:val="20"/>
              </w:rPr>
              <w:t xml:space="preserve">                    </w:t>
            </w:r>
          </w:p>
        </w:tc>
        <w:tc>
          <w:tcPr>
            <w:tcW w:w="1260" w:type="dxa"/>
            <w:tcBorders>
              <w:top w:val="nil"/>
              <w:left w:val="nil"/>
              <w:bottom w:val="single" w:sz="4" w:space="0" w:color="auto"/>
              <w:right w:val="single" w:sz="4" w:space="0" w:color="auto"/>
            </w:tcBorders>
            <w:shd w:val="clear" w:color="auto" w:fill="auto"/>
            <w:textDirection w:val="btLr"/>
            <w:vAlign w:val="center"/>
            <w:hideMark/>
          </w:tcPr>
          <w:p w14:paraId="6D982C02"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Միավորի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առավելագույն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գինը</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տոկոսային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արտահայտությամբ</w:t>
            </w:r>
            <w:proofErr w:type="spellEnd"/>
            <w:r>
              <w:rPr>
                <w:rFonts w:ascii="GHEA Grapalat" w:hAnsi="GHEA Grapalat" w:cs="Calibri"/>
                <w:color w:val="000000"/>
                <w:sz w:val="20"/>
                <w:szCs w:val="20"/>
              </w:rPr>
              <w:t xml:space="preserve">                       </w:t>
            </w:r>
          </w:p>
        </w:tc>
        <w:tc>
          <w:tcPr>
            <w:tcW w:w="1620" w:type="dxa"/>
            <w:tcBorders>
              <w:top w:val="nil"/>
              <w:left w:val="nil"/>
              <w:bottom w:val="single" w:sz="4" w:space="0" w:color="auto"/>
              <w:right w:val="single" w:sz="4" w:space="0" w:color="auto"/>
            </w:tcBorders>
            <w:shd w:val="clear" w:color="auto" w:fill="auto"/>
            <w:textDirection w:val="btLr"/>
            <w:vAlign w:val="center"/>
            <w:hideMark/>
          </w:tcPr>
          <w:p w14:paraId="01DD2ABD"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Մասնակցի</w:t>
            </w:r>
            <w:proofErr w:type="spellEnd"/>
            <w:r>
              <w:rPr>
                <w:rFonts w:ascii="GHEA Grapalat" w:hAnsi="GHEA Grapalat" w:cs="Calibri"/>
                <w:sz w:val="20"/>
                <w:szCs w:val="20"/>
              </w:rPr>
              <w:t xml:space="preserve"> </w:t>
            </w:r>
            <w:proofErr w:type="spellStart"/>
            <w:r>
              <w:rPr>
                <w:rFonts w:ascii="GHEA Grapalat" w:hAnsi="GHEA Grapalat" w:cs="Calibri"/>
                <w:sz w:val="20"/>
                <w:szCs w:val="20"/>
              </w:rPr>
              <w:t>կողմից</w:t>
            </w:r>
            <w:proofErr w:type="spellEnd"/>
            <w:r>
              <w:rPr>
                <w:rFonts w:ascii="GHEA Grapalat" w:hAnsi="GHEA Grapalat" w:cs="Calibri"/>
                <w:sz w:val="20"/>
                <w:szCs w:val="20"/>
              </w:rPr>
              <w:t xml:space="preserve"> </w:t>
            </w:r>
            <w:proofErr w:type="spellStart"/>
            <w:r>
              <w:rPr>
                <w:rFonts w:ascii="GHEA Grapalat" w:hAnsi="GHEA Grapalat" w:cs="Calibri"/>
                <w:sz w:val="20"/>
                <w:szCs w:val="20"/>
              </w:rPr>
              <w:t>ներկայացված</w:t>
            </w:r>
            <w:proofErr w:type="spellEnd"/>
            <w:r>
              <w:rPr>
                <w:rFonts w:ascii="GHEA Grapalat" w:hAnsi="GHEA Grapalat" w:cs="Calibri"/>
                <w:sz w:val="20"/>
                <w:szCs w:val="20"/>
              </w:rPr>
              <w:t xml:space="preserve"> </w:t>
            </w:r>
            <w:proofErr w:type="spellStart"/>
            <w:r>
              <w:rPr>
                <w:rFonts w:ascii="GHEA Grapalat" w:hAnsi="GHEA Grapalat" w:cs="Calibri"/>
                <w:sz w:val="20"/>
                <w:szCs w:val="20"/>
              </w:rPr>
              <w:t>միավորի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գինը</w:t>
            </w:r>
            <w:proofErr w:type="spellEnd"/>
            <w:r>
              <w:rPr>
                <w:rFonts w:ascii="GHEA Grapalat" w:hAnsi="GHEA Grapalat" w:cs="Calibri"/>
                <w:sz w:val="20"/>
                <w:szCs w:val="20"/>
              </w:rPr>
              <w:t xml:space="preserve">  </w:t>
            </w:r>
            <w:proofErr w:type="spellStart"/>
            <w:r>
              <w:rPr>
                <w:rFonts w:ascii="GHEA Grapalat" w:hAnsi="GHEA Grapalat" w:cs="Calibri"/>
                <w:sz w:val="20"/>
                <w:szCs w:val="20"/>
              </w:rPr>
              <w:t>տոկոսային</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համամասնությամբ</w:t>
            </w:r>
            <w:proofErr w:type="spellEnd"/>
            <w:r>
              <w:rPr>
                <w:rFonts w:ascii="GHEA Grapalat" w:hAnsi="GHEA Grapalat" w:cs="Calibri"/>
                <w:sz w:val="20"/>
                <w:szCs w:val="20"/>
              </w:rPr>
              <w:t xml:space="preserve">              </w:t>
            </w:r>
          </w:p>
        </w:tc>
      </w:tr>
      <w:tr w:rsidR="004C41B2" w14:paraId="7411CCB6"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223D3CF"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4435" w:type="dxa"/>
            <w:tcBorders>
              <w:top w:val="nil"/>
              <w:left w:val="nil"/>
              <w:bottom w:val="single" w:sz="4" w:space="0" w:color="auto"/>
              <w:right w:val="single" w:sz="4" w:space="0" w:color="auto"/>
            </w:tcBorders>
            <w:shd w:val="clear" w:color="auto" w:fill="auto"/>
            <w:vAlign w:val="center"/>
            <w:hideMark/>
          </w:tcPr>
          <w:p w14:paraId="53816D89"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233" w:type="dxa"/>
            <w:tcBorders>
              <w:top w:val="nil"/>
              <w:left w:val="nil"/>
              <w:bottom w:val="single" w:sz="4" w:space="0" w:color="auto"/>
              <w:right w:val="single" w:sz="4" w:space="0" w:color="auto"/>
            </w:tcBorders>
            <w:shd w:val="clear" w:color="auto" w:fill="auto"/>
            <w:vAlign w:val="center"/>
            <w:hideMark/>
          </w:tcPr>
          <w:p w14:paraId="27540999"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733" w:type="dxa"/>
            <w:tcBorders>
              <w:top w:val="nil"/>
              <w:left w:val="nil"/>
              <w:bottom w:val="single" w:sz="4" w:space="0" w:color="auto"/>
              <w:right w:val="single" w:sz="4" w:space="0" w:color="auto"/>
            </w:tcBorders>
            <w:shd w:val="clear" w:color="auto" w:fill="auto"/>
            <w:vAlign w:val="center"/>
            <w:hideMark/>
          </w:tcPr>
          <w:p w14:paraId="5E00EA7A"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4</w:t>
            </w:r>
          </w:p>
        </w:tc>
        <w:tc>
          <w:tcPr>
            <w:tcW w:w="1008" w:type="dxa"/>
            <w:tcBorders>
              <w:top w:val="nil"/>
              <w:left w:val="nil"/>
              <w:bottom w:val="single" w:sz="4" w:space="0" w:color="auto"/>
              <w:right w:val="single" w:sz="4" w:space="0" w:color="auto"/>
            </w:tcBorders>
            <w:shd w:val="clear" w:color="auto" w:fill="auto"/>
            <w:vAlign w:val="center"/>
            <w:hideMark/>
          </w:tcPr>
          <w:p w14:paraId="6430377D"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5</w:t>
            </w:r>
          </w:p>
        </w:tc>
        <w:tc>
          <w:tcPr>
            <w:tcW w:w="1260" w:type="dxa"/>
            <w:tcBorders>
              <w:top w:val="nil"/>
              <w:left w:val="nil"/>
              <w:bottom w:val="single" w:sz="4" w:space="0" w:color="auto"/>
              <w:right w:val="single" w:sz="4" w:space="0" w:color="auto"/>
            </w:tcBorders>
            <w:shd w:val="clear" w:color="auto" w:fill="auto"/>
            <w:vAlign w:val="center"/>
            <w:hideMark/>
          </w:tcPr>
          <w:p w14:paraId="28CDA934" w14:textId="77777777" w:rsidR="004C41B2" w:rsidRDefault="004C41B2">
            <w:pPr>
              <w:jc w:val="center"/>
              <w:rPr>
                <w:rFonts w:ascii="Calibri" w:hAnsi="Calibri" w:cs="Calibri"/>
                <w:color w:val="000000"/>
                <w:sz w:val="20"/>
                <w:szCs w:val="20"/>
              </w:rPr>
            </w:pPr>
            <w:r>
              <w:rPr>
                <w:rFonts w:ascii="Calibri" w:hAnsi="Calibri" w:cs="Calibri"/>
                <w:color w:val="000000"/>
                <w:sz w:val="20"/>
                <w:szCs w:val="20"/>
              </w:rPr>
              <w:t>6</w:t>
            </w:r>
          </w:p>
        </w:tc>
        <w:tc>
          <w:tcPr>
            <w:tcW w:w="1620" w:type="dxa"/>
            <w:tcBorders>
              <w:top w:val="nil"/>
              <w:left w:val="nil"/>
              <w:bottom w:val="single" w:sz="4" w:space="0" w:color="auto"/>
              <w:right w:val="single" w:sz="4" w:space="0" w:color="auto"/>
            </w:tcBorders>
            <w:shd w:val="clear" w:color="auto" w:fill="auto"/>
            <w:vAlign w:val="center"/>
            <w:hideMark/>
          </w:tcPr>
          <w:p w14:paraId="74E0EDDA"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7</w:t>
            </w:r>
          </w:p>
        </w:tc>
      </w:tr>
      <w:tr w:rsidR="004C41B2" w14:paraId="3E6D1513"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9E76085"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4435" w:type="dxa"/>
            <w:tcBorders>
              <w:top w:val="nil"/>
              <w:left w:val="nil"/>
              <w:bottom w:val="single" w:sz="4" w:space="0" w:color="auto"/>
              <w:right w:val="single" w:sz="4" w:space="0" w:color="auto"/>
            </w:tcBorders>
            <w:shd w:val="clear" w:color="auto" w:fill="auto"/>
            <w:vAlign w:val="center"/>
            <w:hideMark/>
          </w:tcPr>
          <w:p w14:paraId="6C6EB8A3" w14:textId="77777777" w:rsidR="004C41B2" w:rsidRDefault="004C41B2">
            <w:pPr>
              <w:rPr>
                <w:rFonts w:ascii="GHEA Grapalat" w:hAnsi="GHEA Grapalat" w:cs="Calibri"/>
                <w:color w:val="000000"/>
                <w:sz w:val="20"/>
                <w:szCs w:val="20"/>
              </w:rPr>
            </w:pPr>
            <w:proofErr w:type="spellStart"/>
            <w:r>
              <w:rPr>
                <w:rFonts w:ascii="GHEA Grapalat" w:hAnsi="GHEA Grapalat" w:cs="Calibri"/>
                <w:color w:val="000000"/>
                <w:sz w:val="20"/>
                <w:szCs w:val="20"/>
              </w:rPr>
              <w:t>Ավտոաշտարակի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շահագործում</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6EAE3BC0"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մեք</w:t>
            </w:r>
            <w:proofErr w:type="spellEnd"/>
            <w:r>
              <w:rPr>
                <w:rFonts w:ascii="GHEA Grapalat" w:hAnsi="GHEA Grapalat" w:cs="Calibri"/>
                <w:color w:val="000000"/>
                <w:sz w:val="20"/>
                <w:szCs w:val="20"/>
              </w:rPr>
              <w:t>/</w:t>
            </w:r>
            <w:proofErr w:type="spellStart"/>
            <w:r>
              <w:rPr>
                <w:rFonts w:ascii="GHEA Grapalat" w:hAnsi="GHEA Grapalat" w:cs="Calibri"/>
                <w:color w:val="000000"/>
                <w:sz w:val="20"/>
                <w:szCs w:val="20"/>
              </w:rPr>
              <w:t>ժամ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2D371C61"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364870CF" w14:textId="77777777" w:rsidR="004C41B2" w:rsidRDefault="004C41B2">
            <w:pPr>
              <w:jc w:val="center"/>
              <w:rPr>
                <w:rFonts w:ascii="Calibri" w:hAnsi="Calibri" w:cs="Calibri"/>
                <w:color w:val="000000"/>
                <w:sz w:val="20"/>
                <w:szCs w:val="20"/>
              </w:rPr>
            </w:pPr>
            <w:r>
              <w:rPr>
                <w:rFonts w:ascii="Calibri" w:hAnsi="Calibri" w:cs="Calibri"/>
                <w:color w:val="000000"/>
                <w:sz w:val="20"/>
                <w:szCs w:val="20"/>
              </w:rPr>
              <w:t>5.550</w:t>
            </w:r>
          </w:p>
        </w:tc>
        <w:tc>
          <w:tcPr>
            <w:tcW w:w="1260" w:type="dxa"/>
            <w:tcBorders>
              <w:top w:val="nil"/>
              <w:left w:val="nil"/>
              <w:bottom w:val="single" w:sz="4" w:space="0" w:color="auto"/>
              <w:right w:val="single" w:sz="4" w:space="0" w:color="auto"/>
            </w:tcBorders>
            <w:shd w:val="clear" w:color="auto" w:fill="auto"/>
            <w:noWrap/>
            <w:vAlign w:val="center"/>
            <w:hideMark/>
          </w:tcPr>
          <w:p w14:paraId="141C7830"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233B8BC0"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20E38058" w14:textId="77777777" w:rsidTr="004C41B2">
        <w:trPr>
          <w:trHeight w:val="81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CE48F3"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lastRenderedPageBreak/>
              <w:t>2</w:t>
            </w:r>
          </w:p>
        </w:tc>
        <w:tc>
          <w:tcPr>
            <w:tcW w:w="4435" w:type="dxa"/>
            <w:tcBorders>
              <w:top w:val="nil"/>
              <w:left w:val="nil"/>
              <w:bottom w:val="single" w:sz="4" w:space="0" w:color="auto"/>
              <w:right w:val="single" w:sz="4" w:space="0" w:color="auto"/>
            </w:tcBorders>
            <w:shd w:val="clear" w:color="auto" w:fill="auto"/>
            <w:vAlign w:val="center"/>
            <w:hideMark/>
          </w:tcPr>
          <w:p w14:paraId="79D18451" w14:textId="77777777" w:rsidR="004C41B2" w:rsidRDefault="004C41B2">
            <w:pPr>
              <w:rPr>
                <w:rFonts w:ascii="GHEA Grapalat" w:hAnsi="GHEA Grapalat" w:cs="Calibri"/>
                <w:color w:val="000000"/>
                <w:sz w:val="20"/>
                <w:szCs w:val="20"/>
              </w:rPr>
            </w:pPr>
            <w:proofErr w:type="spellStart"/>
            <w:r>
              <w:rPr>
                <w:rFonts w:ascii="GHEA Grapalat" w:hAnsi="GHEA Grapalat" w:cs="Calibri"/>
                <w:color w:val="000000"/>
                <w:sz w:val="20"/>
                <w:szCs w:val="20"/>
              </w:rPr>
              <w:t>Հավաքված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բարձում</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այդ</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թվում</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կենցաղային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աղբ</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ծառի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ճյուղեր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մետաղական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ջարդոններ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տեղափոխում</w:t>
            </w:r>
            <w:proofErr w:type="spellEnd"/>
            <w:r>
              <w:rPr>
                <w:rFonts w:ascii="GHEA Grapalat" w:hAnsi="GHEA Grapalat" w:cs="Calibri"/>
                <w:color w:val="000000"/>
                <w:sz w:val="20"/>
                <w:szCs w:val="20"/>
              </w:rPr>
              <w:t xml:space="preserve"> 13կմ</w:t>
            </w:r>
          </w:p>
        </w:tc>
        <w:tc>
          <w:tcPr>
            <w:tcW w:w="1233" w:type="dxa"/>
            <w:tcBorders>
              <w:top w:val="nil"/>
              <w:left w:val="nil"/>
              <w:bottom w:val="single" w:sz="4" w:space="0" w:color="auto"/>
              <w:right w:val="single" w:sz="4" w:space="0" w:color="auto"/>
            </w:tcBorders>
            <w:shd w:val="clear" w:color="auto" w:fill="auto"/>
            <w:vAlign w:val="center"/>
            <w:hideMark/>
          </w:tcPr>
          <w:p w14:paraId="75CE02F2" w14:textId="77777777" w:rsidR="004C41B2" w:rsidRDefault="004C41B2">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խմ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7B53F0ED"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5E4EAD68" w14:textId="77777777" w:rsidR="004C41B2" w:rsidRDefault="004C41B2">
            <w:pPr>
              <w:jc w:val="center"/>
              <w:rPr>
                <w:rFonts w:ascii="Calibri" w:hAnsi="Calibri" w:cs="Calibri"/>
                <w:color w:val="000000"/>
                <w:sz w:val="20"/>
                <w:szCs w:val="20"/>
              </w:rPr>
            </w:pPr>
            <w:r>
              <w:rPr>
                <w:rFonts w:ascii="Calibri" w:hAnsi="Calibri" w:cs="Calibri"/>
                <w:color w:val="000000"/>
                <w:sz w:val="20"/>
                <w:szCs w:val="20"/>
              </w:rPr>
              <w:t>3.330</w:t>
            </w:r>
          </w:p>
        </w:tc>
        <w:tc>
          <w:tcPr>
            <w:tcW w:w="1260" w:type="dxa"/>
            <w:tcBorders>
              <w:top w:val="nil"/>
              <w:left w:val="nil"/>
              <w:bottom w:val="single" w:sz="4" w:space="0" w:color="auto"/>
              <w:right w:val="single" w:sz="4" w:space="0" w:color="auto"/>
            </w:tcBorders>
            <w:shd w:val="clear" w:color="auto" w:fill="auto"/>
            <w:noWrap/>
            <w:vAlign w:val="center"/>
            <w:hideMark/>
          </w:tcPr>
          <w:p w14:paraId="0B5F4B9F"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61E4C842"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6014E94C" w14:textId="77777777" w:rsidTr="004C41B2">
        <w:trPr>
          <w:trHeight w:val="48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2BF66D1"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4435" w:type="dxa"/>
            <w:tcBorders>
              <w:top w:val="nil"/>
              <w:left w:val="nil"/>
              <w:bottom w:val="single" w:sz="4" w:space="0" w:color="auto"/>
              <w:right w:val="single" w:sz="4" w:space="0" w:color="auto"/>
            </w:tcBorders>
            <w:shd w:val="clear" w:color="auto" w:fill="auto"/>
            <w:vAlign w:val="center"/>
            <w:hideMark/>
          </w:tcPr>
          <w:p w14:paraId="13D83845"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Ավտոկռունկի</w:t>
            </w:r>
            <w:proofErr w:type="spellEnd"/>
            <w:r>
              <w:rPr>
                <w:rFonts w:ascii="GHEA Grapalat" w:hAnsi="GHEA Grapalat" w:cs="Calibri"/>
                <w:sz w:val="20"/>
                <w:szCs w:val="20"/>
              </w:rPr>
              <w:t xml:space="preserve"> </w:t>
            </w:r>
            <w:proofErr w:type="spellStart"/>
            <w:r>
              <w:rPr>
                <w:rFonts w:ascii="GHEA Grapalat" w:hAnsi="GHEA Grapalat" w:cs="Calibri"/>
                <w:sz w:val="20"/>
                <w:szCs w:val="20"/>
              </w:rPr>
              <w:t>շահագործում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սլաքի</w:t>
            </w:r>
            <w:proofErr w:type="spellEnd"/>
            <w:r>
              <w:rPr>
                <w:rFonts w:ascii="GHEA Grapalat" w:hAnsi="GHEA Grapalat" w:cs="Calibri"/>
                <w:sz w:val="20"/>
                <w:szCs w:val="20"/>
              </w:rPr>
              <w:t xml:space="preserve"> բարձ.22 </w:t>
            </w:r>
            <w:proofErr w:type="spellStart"/>
            <w:r>
              <w:rPr>
                <w:rFonts w:ascii="GHEA Grapalat" w:hAnsi="GHEA Grapalat" w:cs="Calibri"/>
                <w:sz w:val="20"/>
                <w:szCs w:val="20"/>
              </w:rPr>
              <w:t>մետր</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68F36876"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մեք</w:t>
            </w:r>
            <w:proofErr w:type="spellEnd"/>
            <w:r>
              <w:rPr>
                <w:rFonts w:ascii="GHEA Grapalat" w:hAnsi="GHEA Grapalat" w:cs="Calibri"/>
                <w:sz w:val="20"/>
                <w:szCs w:val="20"/>
              </w:rPr>
              <w:br/>
            </w:r>
            <w:proofErr w:type="spellStart"/>
            <w:r>
              <w:rPr>
                <w:rFonts w:ascii="GHEA Grapalat" w:hAnsi="GHEA Grapalat" w:cs="Calibri"/>
                <w:sz w:val="20"/>
                <w:szCs w:val="20"/>
              </w:rPr>
              <w:t>ժամ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5CFB55F3"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311D3860" w14:textId="77777777" w:rsidR="004C41B2" w:rsidRDefault="004C41B2">
            <w:pPr>
              <w:jc w:val="center"/>
              <w:rPr>
                <w:rFonts w:ascii="Sylfaen" w:hAnsi="Sylfaen" w:cs="Calibri"/>
                <w:sz w:val="20"/>
                <w:szCs w:val="20"/>
              </w:rPr>
            </w:pPr>
            <w:r>
              <w:rPr>
                <w:rFonts w:ascii="Sylfaen" w:hAnsi="Sylfaen" w:cs="Calibri"/>
                <w:sz w:val="20"/>
                <w:szCs w:val="20"/>
              </w:rPr>
              <w:t>7.770</w:t>
            </w:r>
          </w:p>
        </w:tc>
        <w:tc>
          <w:tcPr>
            <w:tcW w:w="1260" w:type="dxa"/>
            <w:tcBorders>
              <w:top w:val="nil"/>
              <w:left w:val="nil"/>
              <w:bottom w:val="single" w:sz="4" w:space="0" w:color="auto"/>
              <w:right w:val="single" w:sz="4" w:space="0" w:color="auto"/>
            </w:tcBorders>
            <w:shd w:val="clear" w:color="auto" w:fill="auto"/>
            <w:noWrap/>
            <w:vAlign w:val="center"/>
            <w:hideMark/>
          </w:tcPr>
          <w:p w14:paraId="49088055"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66302554"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6D6B6D39" w14:textId="77777777" w:rsidTr="004C41B2">
        <w:trPr>
          <w:trHeight w:val="54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D46E406"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4</w:t>
            </w:r>
          </w:p>
        </w:tc>
        <w:tc>
          <w:tcPr>
            <w:tcW w:w="4435" w:type="dxa"/>
            <w:tcBorders>
              <w:top w:val="nil"/>
              <w:left w:val="nil"/>
              <w:bottom w:val="single" w:sz="4" w:space="0" w:color="auto"/>
              <w:right w:val="single" w:sz="4" w:space="0" w:color="auto"/>
            </w:tcBorders>
            <w:shd w:val="clear" w:color="auto" w:fill="auto"/>
            <w:vAlign w:val="center"/>
            <w:hideMark/>
          </w:tcPr>
          <w:p w14:paraId="43A684BC"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Տրակտոր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հարթեցնող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քանդող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բարձող</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663EEFDE"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մեք</w:t>
            </w:r>
            <w:proofErr w:type="spellEnd"/>
            <w:r>
              <w:rPr>
                <w:rFonts w:ascii="GHEA Grapalat" w:hAnsi="GHEA Grapalat" w:cs="Calibri"/>
                <w:sz w:val="20"/>
                <w:szCs w:val="20"/>
              </w:rPr>
              <w:br/>
            </w:r>
            <w:proofErr w:type="spellStart"/>
            <w:r>
              <w:rPr>
                <w:rFonts w:ascii="GHEA Grapalat" w:hAnsi="GHEA Grapalat" w:cs="Calibri"/>
                <w:sz w:val="20"/>
                <w:szCs w:val="20"/>
              </w:rPr>
              <w:t>ժամ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1785141B"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67611E55" w14:textId="77777777" w:rsidR="004C41B2" w:rsidRDefault="004C41B2">
            <w:pPr>
              <w:jc w:val="center"/>
              <w:rPr>
                <w:rFonts w:ascii="Sylfaen" w:hAnsi="Sylfaen" w:cs="Calibri"/>
                <w:sz w:val="20"/>
                <w:szCs w:val="20"/>
              </w:rPr>
            </w:pPr>
            <w:r>
              <w:rPr>
                <w:rFonts w:ascii="Sylfaen" w:hAnsi="Sylfaen" w:cs="Calibri"/>
                <w:sz w:val="20"/>
                <w:szCs w:val="20"/>
              </w:rPr>
              <w:t>17.760</w:t>
            </w:r>
          </w:p>
        </w:tc>
        <w:tc>
          <w:tcPr>
            <w:tcW w:w="1260" w:type="dxa"/>
            <w:tcBorders>
              <w:top w:val="nil"/>
              <w:left w:val="nil"/>
              <w:bottom w:val="single" w:sz="4" w:space="0" w:color="auto"/>
              <w:right w:val="single" w:sz="4" w:space="0" w:color="auto"/>
            </w:tcBorders>
            <w:shd w:val="clear" w:color="auto" w:fill="auto"/>
            <w:noWrap/>
            <w:vAlign w:val="center"/>
            <w:hideMark/>
          </w:tcPr>
          <w:p w14:paraId="13D58A82"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022F58B9"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7BB54301" w14:textId="77777777" w:rsidTr="004C41B2">
        <w:trPr>
          <w:trHeight w:val="54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D4A1081"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5</w:t>
            </w:r>
          </w:p>
        </w:tc>
        <w:tc>
          <w:tcPr>
            <w:tcW w:w="4435" w:type="dxa"/>
            <w:tcBorders>
              <w:top w:val="nil"/>
              <w:left w:val="nil"/>
              <w:bottom w:val="single" w:sz="4" w:space="0" w:color="auto"/>
              <w:right w:val="single" w:sz="4" w:space="0" w:color="auto"/>
            </w:tcBorders>
            <w:shd w:val="clear" w:color="auto" w:fill="auto"/>
            <w:vAlign w:val="center"/>
            <w:hideMark/>
          </w:tcPr>
          <w:p w14:paraId="2D680BE4"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Քաշող</w:t>
            </w:r>
            <w:proofErr w:type="spellEnd"/>
            <w:r>
              <w:rPr>
                <w:rFonts w:ascii="GHEA Grapalat" w:hAnsi="GHEA Grapalat" w:cs="Calibri"/>
                <w:sz w:val="20"/>
                <w:szCs w:val="20"/>
              </w:rPr>
              <w:t xml:space="preserve"> և </w:t>
            </w:r>
            <w:proofErr w:type="spellStart"/>
            <w:r>
              <w:rPr>
                <w:rFonts w:ascii="GHEA Grapalat" w:hAnsi="GHEA Grapalat" w:cs="Calibri"/>
                <w:sz w:val="20"/>
                <w:szCs w:val="20"/>
              </w:rPr>
              <w:t>բարձր</w:t>
            </w:r>
            <w:proofErr w:type="spellEnd"/>
            <w:r>
              <w:rPr>
                <w:rFonts w:ascii="GHEA Grapalat" w:hAnsi="GHEA Grapalat" w:cs="Calibri"/>
                <w:sz w:val="20"/>
                <w:szCs w:val="20"/>
              </w:rPr>
              <w:t xml:space="preserve"> </w:t>
            </w:r>
            <w:proofErr w:type="spellStart"/>
            <w:r>
              <w:rPr>
                <w:rFonts w:ascii="GHEA Grapalat" w:hAnsi="GHEA Grapalat" w:cs="Calibri"/>
                <w:sz w:val="20"/>
                <w:szCs w:val="20"/>
              </w:rPr>
              <w:t>ճնշմամբ</w:t>
            </w:r>
            <w:proofErr w:type="spellEnd"/>
            <w:r>
              <w:rPr>
                <w:rFonts w:ascii="GHEA Grapalat" w:hAnsi="GHEA Grapalat" w:cs="Calibri"/>
                <w:sz w:val="20"/>
                <w:szCs w:val="20"/>
              </w:rPr>
              <w:t xml:space="preserve"> </w:t>
            </w:r>
            <w:proofErr w:type="spellStart"/>
            <w:r>
              <w:rPr>
                <w:rFonts w:ascii="GHEA Grapalat" w:hAnsi="GHEA Grapalat" w:cs="Calibri"/>
                <w:sz w:val="20"/>
                <w:szCs w:val="20"/>
              </w:rPr>
              <w:t>փչող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մեքենա</w:t>
            </w:r>
            <w:proofErr w:type="spellEnd"/>
            <w:r>
              <w:rPr>
                <w:rFonts w:ascii="GHEA Grapalat" w:hAnsi="GHEA Grapalat" w:cs="Calibri"/>
                <w:sz w:val="20"/>
                <w:szCs w:val="20"/>
              </w:rPr>
              <w:t xml:space="preserve"> </w:t>
            </w:r>
            <w:proofErr w:type="spellStart"/>
            <w:r>
              <w:rPr>
                <w:rFonts w:ascii="GHEA Grapalat" w:hAnsi="GHEA Grapalat" w:cs="Calibri"/>
                <w:sz w:val="20"/>
                <w:szCs w:val="20"/>
              </w:rPr>
              <w:t>կոյուղագծերի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համար</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0B9CFA4E" w14:textId="77777777" w:rsidR="004C41B2" w:rsidRDefault="004C41B2">
            <w:pPr>
              <w:jc w:val="center"/>
              <w:rPr>
                <w:rFonts w:ascii="GHEA Grapalat" w:hAnsi="GHEA Grapalat" w:cs="Calibri"/>
                <w:sz w:val="20"/>
                <w:szCs w:val="20"/>
              </w:rPr>
            </w:pPr>
            <w:r>
              <w:rPr>
                <w:rFonts w:ascii="GHEA Grapalat" w:hAnsi="GHEA Grapalat" w:cs="Calibri"/>
                <w:sz w:val="20"/>
                <w:szCs w:val="20"/>
              </w:rPr>
              <w:t xml:space="preserve">1 </w:t>
            </w:r>
            <w:proofErr w:type="spellStart"/>
            <w:r>
              <w:rPr>
                <w:rFonts w:ascii="GHEA Grapalat" w:hAnsi="GHEA Grapalat" w:cs="Calibri"/>
                <w:sz w:val="20"/>
                <w:szCs w:val="20"/>
              </w:rPr>
              <w:t>անգամ</w:t>
            </w:r>
            <w:proofErr w:type="spellEnd"/>
            <w:r>
              <w:rPr>
                <w:rFonts w:ascii="GHEA Grapalat" w:hAnsi="GHEA Grapalat" w:cs="Calibri"/>
                <w:sz w:val="20"/>
                <w:szCs w:val="20"/>
              </w:rPr>
              <w:t xml:space="preserve"> </w:t>
            </w:r>
            <w:proofErr w:type="spellStart"/>
            <w:r>
              <w:rPr>
                <w:rFonts w:ascii="GHEA Grapalat" w:hAnsi="GHEA Grapalat" w:cs="Calibri"/>
                <w:sz w:val="20"/>
                <w:szCs w:val="20"/>
              </w:rPr>
              <w:t>մաքրելը</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203B38F6"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1B04F8CE" w14:textId="77777777" w:rsidR="004C41B2" w:rsidRDefault="004C41B2">
            <w:pPr>
              <w:jc w:val="center"/>
              <w:rPr>
                <w:rFonts w:ascii="Sylfaen" w:hAnsi="Sylfaen" w:cs="Calibri"/>
                <w:sz w:val="20"/>
                <w:szCs w:val="20"/>
              </w:rPr>
            </w:pPr>
            <w:r>
              <w:rPr>
                <w:rFonts w:ascii="Sylfaen" w:hAnsi="Sylfaen" w:cs="Calibri"/>
                <w:sz w:val="20"/>
                <w:szCs w:val="20"/>
              </w:rPr>
              <w:t>33.300</w:t>
            </w:r>
          </w:p>
        </w:tc>
        <w:tc>
          <w:tcPr>
            <w:tcW w:w="1260" w:type="dxa"/>
            <w:tcBorders>
              <w:top w:val="nil"/>
              <w:left w:val="nil"/>
              <w:bottom w:val="single" w:sz="4" w:space="0" w:color="auto"/>
              <w:right w:val="single" w:sz="4" w:space="0" w:color="auto"/>
            </w:tcBorders>
            <w:shd w:val="clear" w:color="auto" w:fill="auto"/>
            <w:noWrap/>
            <w:vAlign w:val="center"/>
            <w:hideMark/>
          </w:tcPr>
          <w:p w14:paraId="28C9BC99"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5E54F12D"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78DB2E0D"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3D880A3"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6</w:t>
            </w:r>
          </w:p>
        </w:tc>
        <w:tc>
          <w:tcPr>
            <w:tcW w:w="4435" w:type="dxa"/>
            <w:tcBorders>
              <w:top w:val="nil"/>
              <w:left w:val="nil"/>
              <w:bottom w:val="single" w:sz="4" w:space="0" w:color="auto"/>
              <w:right w:val="single" w:sz="4" w:space="0" w:color="auto"/>
            </w:tcBorders>
            <w:shd w:val="clear" w:color="auto" w:fill="auto"/>
            <w:vAlign w:val="center"/>
            <w:hideMark/>
          </w:tcPr>
          <w:p w14:paraId="53CBD00B"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Էվակուատոր</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4CF92650"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կմ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0D3FAF9F"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5F411118" w14:textId="77777777" w:rsidR="004C41B2" w:rsidRDefault="004C41B2">
            <w:pPr>
              <w:jc w:val="center"/>
              <w:rPr>
                <w:rFonts w:ascii="Sylfaen" w:hAnsi="Sylfaen" w:cs="Calibri"/>
                <w:sz w:val="20"/>
                <w:szCs w:val="20"/>
              </w:rPr>
            </w:pPr>
            <w:r>
              <w:rPr>
                <w:rFonts w:ascii="Sylfaen" w:hAnsi="Sylfaen" w:cs="Calibri"/>
                <w:sz w:val="20"/>
                <w:szCs w:val="20"/>
              </w:rPr>
              <w:t>1.110</w:t>
            </w:r>
          </w:p>
        </w:tc>
        <w:tc>
          <w:tcPr>
            <w:tcW w:w="1260" w:type="dxa"/>
            <w:tcBorders>
              <w:top w:val="nil"/>
              <w:left w:val="nil"/>
              <w:bottom w:val="single" w:sz="4" w:space="0" w:color="auto"/>
              <w:right w:val="single" w:sz="4" w:space="0" w:color="auto"/>
            </w:tcBorders>
            <w:shd w:val="clear" w:color="auto" w:fill="auto"/>
            <w:noWrap/>
            <w:vAlign w:val="center"/>
            <w:hideMark/>
          </w:tcPr>
          <w:p w14:paraId="5E39B79C"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6745B91B"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506624D1"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B82A27C"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7</w:t>
            </w:r>
          </w:p>
        </w:tc>
        <w:tc>
          <w:tcPr>
            <w:tcW w:w="4435" w:type="dxa"/>
            <w:tcBorders>
              <w:top w:val="nil"/>
              <w:left w:val="nil"/>
              <w:bottom w:val="single" w:sz="4" w:space="0" w:color="auto"/>
              <w:right w:val="single" w:sz="4" w:space="0" w:color="auto"/>
            </w:tcBorders>
            <w:shd w:val="clear" w:color="auto" w:fill="auto"/>
            <w:vAlign w:val="center"/>
            <w:hideMark/>
          </w:tcPr>
          <w:p w14:paraId="2DA028F8"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Հորատող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մեքենա</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7450753A"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գծմ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4DAE28AE"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2D5B89BB" w14:textId="77777777" w:rsidR="004C41B2" w:rsidRDefault="004C41B2">
            <w:pPr>
              <w:jc w:val="center"/>
              <w:rPr>
                <w:rFonts w:ascii="Sylfaen" w:hAnsi="Sylfaen" w:cs="Calibri"/>
                <w:sz w:val="20"/>
                <w:szCs w:val="20"/>
              </w:rPr>
            </w:pPr>
            <w:r>
              <w:rPr>
                <w:rFonts w:ascii="Sylfaen" w:hAnsi="Sylfaen" w:cs="Calibri"/>
                <w:sz w:val="20"/>
                <w:szCs w:val="20"/>
              </w:rPr>
              <w:t>25.150</w:t>
            </w:r>
          </w:p>
        </w:tc>
        <w:tc>
          <w:tcPr>
            <w:tcW w:w="1260" w:type="dxa"/>
            <w:tcBorders>
              <w:top w:val="nil"/>
              <w:left w:val="nil"/>
              <w:bottom w:val="single" w:sz="4" w:space="0" w:color="auto"/>
              <w:right w:val="single" w:sz="4" w:space="0" w:color="auto"/>
            </w:tcBorders>
            <w:shd w:val="clear" w:color="auto" w:fill="auto"/>
            <w:noWrap/>
            <w:vAlign w:val="center"/>
            <w:hideMark/>
          </w:tcPr>
          <w:p w14:paraId="2BBFA1B4"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71AB36E7"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6769EDFA" w14:textId="77777777" w:rsidTr="004C41B2">
        <w:trPr>
          <w:trHeight w:val="108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9F4B27"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8</w:t>
            </w:r>
          </w:p>
        </w:tc>
        <w:tc>
          <w:tcPr>
            <w:tcW w:w="4435" w:type="dxa"/>
            <w:tcBorders>
              <w:top w:val="nil"/>
              <w:left w:val="nil"/>
              <w:bottom w:val="single" w:sz="4" w:space="0" w:color="auto"/>
              <w:right w:val="single" w:sz="4" w:space="0" w:color="auto"/>
            </w:tcBorders>
            <w:shd w:val="clear" w:color="auto" w:fill="auto"/>
            <w:vAlign w:val="center"/>
            <w:hideMark/>
          </w:tcPr>
          <w:p w14:paraId="6F130037"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Աշխատուժ</w:t>
            </w:r>
            <w:proofErr w:type="spellEnd"/>
            <w:r>
              <w:rPr>
                <w:rFonts w:ascii="GHEA Grapalat" w:hAnsi="GHEA Grapalat" w:cs="Calibri"/>
                <w:sz w:val="20"/>
                <w:szCs w:val="20"/>
              </w:rPr>
              <w:t xml:space="preserve">, </w:t>
            </w:r>
            <w:proofErr w:type="spellStart"/>
            <w:r>
              <w:rPr>
                <w:rFonts w:ascii="GHEA Grapalat" w:hAnsi="GHEA Grapalat" w:cs="Calibri"/>
                <w:sz w:val="20"/>
                <w:szCs w:val="20"/>
              </w:rPr>
              <w:t>այդ</w:t>
            </w:r>
            <w:proofErr w:type="spellEnd"/>
            <w:r>
              <w:rPr>
                <w:rFonts w:ascii="GHEA Grapalat" w:hAnsi="GHEA Grapalat" w:cs="Calibri"/>
                <w:sz w:val="20"/>
                <w:szCs w:val="20"/>
              </w:rPr>
              <w:t xml:space="preserve"> </w:t>
            </w:r>
            <w:proofErr w:type="spellStart"/>
            <w:r>
              <w:rPr>
                <w:rFonts w:ascii="GHEA Grapalat" w:hAnsi="GHEA Grapalat" w:cs="Calibri"/>
                <w:sz w:val="20"/>
                <w:szCs w:val="20"/>
              </w:rPr>
              <w:t>թվում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ըստ</w:t>
            </w:r>
            <w:proofErr w:type="spellEnd"/>
            <w:r>
              <w:rPr>
                <w:rFonts w:ascii="GHEA Grapalat" w:hAnsi="GHEA Grapalat" w:cs="Calibri"/>
                <w:sz w:val="20"/>
                <w:szCs w:val="20"/>
              </w:rPr>
              <w:t xml:space="preserve"> </w:t>
            </w:r>
            <w:proofErr w:type="spellStart"/>
            <w:r>
              <w:rPr>
                <w:rFonts w:ascii="GHEA Grapalat" w:hAnsi="GHEA Grapalat" w:cs="Calibri"/>
                <w:sz w:val="20"/>
                <w:szCs w:val="20"/>
              </w:rPr>
              <w:t>անհրաժեշտության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բանվոր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հավաքարար</w:t>
            </w:r>
            <w:proofErr w:type="spellEnd"/>
            <w:r>
              <w:rPr>
                <w:rFonts w:ascii="GHEA Grapalat" w:hAnsi="GHEA Grapalat" w:cs="Calibri"/>
                <w:sz w:val="20"/>
                <w:szCs w:val="20"/>
              </w:rPr>
              <w:t xml:space="preserve">, </w:t>
            </w:r>
            <w:proofErr w:type="spellStart"/>
            <w:r>
              <w:rPr>
                <w:rFonts w:ascii="GHEA Grapalat" w:hAnsi="GHEA Grapalat" w:cs="Calibri"/>
                <w:sz w:val="20"/>
                <w:szCs w:val="20"/>
              </w:rPr>
              <w:t>տանիքագործ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կոյուղագործ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փականագործ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ատասղձագործ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էլեկտրիկ</w:t>
            </w:r>
            <w:proofErr w:type="spellEnd"/>
            <w:r>
              <w:rPr>
                <w:rFonts w:ascii="GHEA Grapalat" w:hAnsi="GHEA Grapalat" w:cs="Calibri"/>
                <w:sz w:val="20"/>
                <w:szCs w:val="20"/>
              </w:rPr>
              <w:t xml:space="preserve">, </w:t>
            </w:r>
            <w:proofErr w:type="spellStart"/>
            <w:r>
              <w:rPr>
                <w:rFonts w:ascii="GHEA Grapalat" w:hAnsi="GHEA Grapalat" w:cs="Calibri"/>
                <w:sz w:val="20"/>
                <w:szCs w:val="20"/>
              </w:rPr>
              <w:t>զոդող</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46FC314C"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աշխ</w:t>
            </w:r>
            <w:proofErr w:type="spellEnd"/>
            <w:r>
              <w:rPr>
                <w:rFonts w:ascii="GHEA Grapalat" w:hAnsi="GHEA Grapalat" w:cs="Calibri"/>
                <w:sz w:val="20"/>
                <w:szCs w:val="20"/>
              </w:rPr>
              <w:t xml:space="preserve">. </w:t>
            </w:r>
            <w:proofErr w:type="spellStart"/>
            <w:r>
              <w:rPr>
                <w:rFonts w:ascii="GHEA Grapalat" w:hAnsi="GHEA Grapalat" w:cs="Calibri"/>
                <w:sz w:val="20"/>
                <w:szCs w:val="20"/>
              </w:rPr>
              <w:t>Օր</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53FBF910"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048ECD75" w14:textId="77777777" w:rsidR="004C41B2" w:rsidRDefault="004C41B2">
            <w:pPr>
              <w:jc w:val="center"/>
              <w:rPr>
                <w:rFonts w:ascii="Sylfaen" w:hAnsi="Sylfaen" w:cs="Calibri"/>
                <w:sz w:val="20"/>
                <w:szCs w:val="20"/>
              </w:rPr>
            </w:pPr>
            <w:r>
              <w:rPr>
                <w:rFonts w:ascii="Sylfaen" w:hAnsi="Sylfaen" w:cs="Calibri"/>
                <w:sz w:val="20"/>
                <w:szCs w:val="20"/>
              </w:rPr>
              <w:t>6.660</w:t>
            </w:r>
          </w:p>
        </w:tc>
        <w:tc>
          <w:tcPr>
            <w:tcW w:w="1260" w:type="dxa"/>
            <w:tcBorders>
              <w:top w:val="nil"/>
              <w:left w:val="nil"/>
              <w:bottom w:val="single" w:sz="4" w:space="0" w:color="auto"/>
              <w:right w:val="single" w:sz="4" w:space="0" w:color="auto"/>
            </w:tcBorders>
            <w:shd w:val="clear" w:color="auto" w:fill="auto"/>
            <w:noWrap/>
            <w:vAlign w:val="center"/>
            <w:hideMark/>
          </w:tcPr>
          <w:p w14:paraId="756CB188"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65E398CD"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0CD1C882"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5DB732C"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9</w:t>
            </w:r>
          </w:p>
        </w:tc>
        <w:tc>
          <w:tcPr>
            <w:tcW w:w="4435" w:type="dxa"/>
            <w:tcBorders>
              <w:top w:val="nil"/>
              <w:left w:val="nil"/>
              <w:bottom w:val="single" w:sz="4" w:space="0" w:color="auto"/>
              <w:right w:val="single" w:sz="4" w:space="0" w:color="auto"/>
            </w:tcBorders>
            <w:shd w:val="clear" w:color="auto" w:fill="auto"/>
            <w:vAlign w:val="center"/>
            <w:hideMark/>
          </w:tcPr>
          <w:p w14:paraId="2EDE59A5"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Բեռնափոխադրում</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2321CFAE"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կմ</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63291DA7" w14:textId="77777777" w:rsidR="004C41B2" w:rsidRDefault="004C41B2">
            <w:pPr>
              <w:jc w:val="center"/>
              <w:rPr>
                <w:rFonts w:ascii="GHEA Grapalat" w:hAnsi="GHEA Grapalat" w:cs="Calibri"/>
                <w:sz w:val="20"/>
                <w:szCs w:val="20"/>
              </w:rPr>
            </w:pPr>
            <w:r>
              <w:rPr>
                <w:rFonts w:ascii="GHEA Grapalat" w:hAnsi="GHEA Grapalat" w:cs="Calibri"/>
                <w:sz w:val="20"/>
                <w:szCs w:val="20"/>
              </w:rPr>
              <w:t>1.0</w:t>
            </w:r>
          </w:p>
        </w:tc>
        <w:tc>
          <w:tcPr>
            <w:tcW w:w="1008" w:type="dxa"/>
            <w:tcBorders>
              <w:top w:val="nil"/>
              <w:left w:val="nil"/>
              <w:bottom w:val="single" w:sz="4" w:space="0" w:color="auto"/>
              <w:right w:val="single" w:sz="4" w:space="0" w:color="auto"/>
            </w:tcBorders>
            <w:shd w:val="clear" w:color="auto" w:fill="auto"/>
            <w:vAlign w:val="center"/>
            <w:hideMark/>
          </w:tcPr>
          <w:p w14:paraId="3B636889" w14:textId="77777777" w:rsidR="004C41B2" w:rsidRDefault="004C41B2">
            <w:pPr>
              <w:jc w:val="center"/>
              <w:rPr>
                <w:rFonts w:ascii="Sylfaen" w:hAnsi="Sylfaen" w:cs="Calibri"/>
                <w:sz w:val="20"/>
                <w:szCs w:val="20"/>
              </w:rPr>
            </w:pPr>
            <w:r>
              <w:rPr>
                <w:rFonts w:ascii="Sylfaen" w:hAnsi="Sylfaen" w:cs="Calibri"/>
                <w:sz w:val="20"/>
                <w:szCs w:val="20"/>
              </w:rPr>
              <w:t>0.555</w:t>
            </w:r>
          </w:p>
        </w:tc>
        <w:tc>
          <w:tcPr>
            <w:tcW w:w="1260" w:type="dxa"/>
            <w:tcBorders>
              <w:top w:val="nil"/>
              <w:left w:val="nil"/>
              <w:bottom w:val="single" w:sz="4" w:space="0" w:color="auto"/>
              <w:right w:val="single" w:sz="4" w:space="0" w:color="auto"/>
            </w:tcBorders>
            <w:shd w:val="clear" w:color="auto" w:fill="auto"/>
            <w:noWrap/>
            <w:vAlign w:val="center"/>
            <w:hideMark/>
          </w:tcPr>
          <w:p w14:paraId="6FAE1394"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0431FD5F"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30393804"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705D008" w14:textId="77777777" w:rsidR="004C41B2" w:rsidRDefault="004C41B2">
            <w:pPr>
              <w:jc w:val="center"/>
              <w:rPr>
                <w:rFonts w:ascii="GHEA Grapalat" w:hAnsi="GHEA Grapalat" w:cs="Calibri"/>
                <w:color w:val="000000"/>
                <w:sz w:val="20"/>
                <w:szCs w:val="20"/>
              </w:rPr>
            </w:pPr>
            <w:r>
              <w:rPr>
                <w:rFonts w:ascii="GHEA Grapalat" w:hAnsi="GHEA Grapalat" w:cs="Calibri"/>
                <w:color w:val="000000"/>
                <w:sz w:val="20"/>
                <w:szCs w:val="20"/>
              </w:rPr>
              <w:t>10</w:t>
            </w:r>
          </w:p>
        </w:tc>
        <w:tc>
          <w:tcPr>
            <w:tcW w:w="4435" w:type="dxa"/>
            <w:tcBorders>
              <w:top w:val="nil"/>
              <w:left w:val="nil"/>
              <w:bottom w:val="single" w:sz="4" w:space="0" w:color="auto"/>
              <w:right w:val="single" w:sz="4" w:space="0" w:color="auto"/>
            </w:tcBorders>
            <w:shd w:val="clear" w:color="auto" w:fill="auto"/>
            <w:vAlign w:val="center"/>
            <w:hideMark/>
          </w:tcPr>
          <w:p w14:paraId="650AB492" w14:textId="77777777" w:rsidR="004C41B2" w:rsidRDefault="004C41B2">
            <w:pPr>
              <w:rPr>
                <w:rFonts w:ascii="GHEA Grapalat" w:hAnsi="GHEA Grapalat" w:cs="Calibri"/>
                <w:sz w:val="20"/>
                <w:szCs w:val="20"/>
              </w:rPr>
            </w:pPr>
            <w:proofErr w:type="spellStart"/>
            <w:r>
              <w:rPr>
                <w:rFonts w:ascii="GHEA Grapalat" w:hAnsi="GHEA Grapalat" w:cs="Calibri"/>
                <w:sz w:val="20"/>
                <w:szCs w:val="20"/>
              </w:rPr>
              <w:t>Մուտքերի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ախտահանում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քլորով</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66BE33EE" w14:textId="77777777" w:rsidR="004C41B2" w:rsidRDefault="004C41B2">
            <w:pPr>
              <w:jc w:val="center"/>
              <w:rPr>
                <w:rFonts w:ascii="GHEA Grapalat" w:hAnsi="GHEA Grapalat" w:cs="Calibri"/>
                <w:sz w:val="20"/>
                <w:szCs w:val="20"/>
              </w:rPr>
            </w:pPr>
            <w:proofErr w:type="spellStart"/>
            <w:r>
              <w:rPr>
                <w:rFonts w:ascii="GHEA Grapalat" w:hAnsi="GHEA Grapalat" w:cs="Calibri"/>
                <w:sz w:val="20"/>
                <w:szCs w:val="20"/>
              </w:rPr>
              <w:t>մուտք</w:t>
            </w:r>
            <w:proofErr w:type="spellEnd"/>
          </w:p>
        </w:tc>
        <w:tc>
          <w:tcPr>
            <w:tcW w:w="733" w:type="dxa"/>
            <w:tcBorders>
              <w:top w:val="nil"/>
              <w:left w:val="nil"/>
              <w:bottom w:val="single" w:sz="4" w:space="0" w:color="auto"/>
              <w:right w:val="single" w:sz="4" w:space="0" w:color="auto"/>
            </w:tcBorders>
            <w:shd w:val="clear" w:color="auto" w:fill="auto"/>
            <w:vAlign w:val="center"/>
            <w:hideMark/>
          </w:tcPr>
          <w:p w14:paraId="29DB2B12" w14:textId="77777777" w:rsidR="004C41B2" w:rsidRDefault="004C41B2">
            <w:pPr>
              <w:jc w:val="center"/>
              <w:rPr>
                <w:rFonts w:ascii="GHEA Grapalat" w:hAnsi="GHEA Grapalat" w:cs="Calibri"/>
                <w:sz w:val="20"/>
                <w:szCs w:val="20"/>
              </w:rPr>
            </w:pPr>
            <w:r>
              <w:rPr>
                <w:rFonts w:ascii="Calibri" w:hAnsi="Calibri" w:cs="Calibri"/>
                <w:sz w:val="20"/>
                <w:szCs w:val="20"/>
              </w:rPr>
              <w:t> </w:t>
            </w:r>
          </w:p>
        </w:tc>
        <w:tc>
          <w:tcPr>
            <w:tcW w:w="1008" w:type="dxa"/>
            <w:tcBorders>
              <w:top w:val="nil"/>
              <w:left w:val="nil"/>
              <w:bottom w:val="single" w:sz="4" w:space="0" w:color="auto"/>
              <w:right w:val="single" w:sz="4" w:space="0" w:color="auto"/>
            </w:tcBorders>
            <w:shd w:val="clear" w:color="auto" w:fill="auto"/>
            <w:vAlign w:val="center"/>
            <w:hideMark/>
          </w:tcPr>
          <w:p w14:paraId="581023CF" w14:textId="77777777" w:rsidR="004C41B2" w:rsidRDefault="004C41B2">
            <w:pPr>
              <w:jc w:val="center"/>
              <w:rPr>
                <w:rFonts w:ascii="Sylfaen" w:hAnsi="Sylfaen" w:cs="Calibri"/>
                <w:sz w:val="20"/>
                <w:szCs w:val="20"/>
              </w:rPr>
            </w:pPr>
            <w:r>
              <w:rPr>
                <w:rFonts w:ascii="Sylfaen" w:hAnsi="Sylfaen" w:cs="Calibri"/>
                <w:sz w:val="20"/>
                <w:szCs w:val="20"/>
              </w:rPr>
              <w:t>3.885</w:t>
            </w:r>
          </w:p>
        </w:tc>
        <w:tc>
          <w:tcPr>
            <w:tcW w:w="1260" w:type="dxa"/>
            <w:tcBorders>
              <w:top w:val="nil"/>
              <w:left w:val="nil"/>
              <w:bottom w:val="single" w:sz="4" w:space="0" w:color="auto"/>
              <w:right w:val="single" w:sz="4" w:space="0" w:color="auto"/>
            </w:tcBorders>
            <w:shd w:val="clear" w:color="auto" w:fill="auto"/>
            <w:noWrap/>
            <w:vAlign w:val="center"/>
            <w:hideMark/>
          </w:tcPr>
          <w:p w14:paraId="7E3AA6F8"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2B247214"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165AE654"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E26C7A0"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4435" w:type="dxa"/>
            <w:tcBorders>
              <w:top w:val="nil"/>
              <w:left w:val="nil"/>
              <w:bottom w:val="single" w:sz="4" w:space="0" w:color="auto"/>
              <w:right w:val="single" w:sz="4" w:space="0" w:color="auto"/>
            </w:tcBorders>
            <w:shd w:val="clear" w:color="auto" w:fill="auto"/>
            <w:vAlign w:val="center"/>
            <w:hideMark/>
          </w:tcPr>
          <w:p w14:paraId="50C4F441" w14:textId="77777777" w:rsidR="004C41B2" w:rsidRDefault="004C41B2">
            <w:pPr>
              <w:rPr>
                <w:rFonts w:ascii="GHEA Grapalat" w:hAnsi="GHEA Grapalat" w:cs="Calibri"/>
                <w:b/>
                <w:bCs/>
                <w:color w:val="000000"/>
                <w:sz w:val="20"/>
                <w:szCs w:val="20"/>
              </w:rPr>
            </w:pPr>
            <w:proofErr w:type="spellStart"/>
            <w:r>
              <w:rPr>
                <w:rFonts w:ascii="GHEA Grapalat" w:hAnsi="GHEA Grapalat" w:cs="Calibri"/>
                <w:b/>
                <w:bCs/>
                <w:color w:val="000000"/>
                <w:sz w:val="20"/>
                <w:szCs w:val="20"/>
              </w:rPr>
              <w:t>Ընդամենը</w:t>
            </w:r>
            <w:proofErr w:type="spellEnd"/>
          </w:p>
        </w:tc>
        <w:tc>
          <w:tcPr>
            <w:tcW w:w="1233" w:type="dxa"/>
            <w:tcBorders>
              <w:top w:val="nil"/>
              <w:left w:val="nil"/>
              <w:bottom w:val="single" w:sz="4" w:space="0" w:color="auto"/>
              <w:right w:val="single" w:sz="4" w:space="0" w:color="auto"/>
            </w:tcBorders>
            <w:shd w:val="clear" w:color="auto" w:fill="auto"/>
            <w:vAlign w:val="center"/>
            <w:hideMark/>
          </w:tcPr>
          <w:p w14:paraId="2EDB451F"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733" w:type="dxa"/>
            <w:tcBorders>
              <w:top w:val="nil"/>
              <w:left w:val="nil"/>
              <w:bottom w:val="single" w:sz="4" w:space="0" w:color="auto"/>
              <w:right w:val="single" w:sz="4" w:space="0" w:color="auto"/>
            </w:tcBorders>
            <w:shd w:val="clear" w:color="auto" w:fill="auto"/>
            <w:vAlign w:val="center"/>
            <w:hideMark/>
          </w:tcPr>
          <w:p w14:paraId="2CF77222"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1008" w:type="dxa"/>
            <w:tcBorders>
              <w:top w:val="nil"/>
              <w:left w:val="nil"/>
              <w:bottom w:val="single" w:sz="4" w:space="0" w:color="auto"/>
              <w:right w:val="single" w:sz="4" w:space="0" w:color="auto"/>
            </w:tcBorders>
            <w:shd w:val="clear" w:color="auto" w:fill="auto"/>
            <w:vAlign w:val="center"/>
            <w:hideMark/>
          </w:tcPr>
          <w:p w14:paraId="2BE23AD9" w14:textId="77777777" w:rsidR="004C41B2" w:rsidRDefault="004C41B2">
            <w:pPr>
              <w:jc w:val="center"/>
              <w:rPr>
                <w:rFonts w:ascii="Calibri" w:hAnsi="Calibri" w:cs="Calibri"/>
                <w:color w:val="000000"/>
                <w:sz w:val="20"/>
                <w:szCs w:val="20"/>
              </w:rPr>
            </w:pPr>
            <w:r>
              <w:rPr>
                <w:rFonts w:ascii="Calibri" w:hAnsi="Calibri" w:cs="Calibri"/>
                <w:color w:val="000000"/>
                <w:sz w:val="20"/>
                <w:szCs w:val="20"/>
              </w:rPr>
              <w:t>105.070</w:t>
            </w:r>
          </w:p>
        </w:tc>
        <w:tc>
          <w:tcPr>
            <w:tcW w:w="1260" w:type="dxa"/>
            <w:tcBorders>
              <w:top w:val="nil"/>
              <w:left w:val="nil"/>
              <w:bottom w:val="single" w:sz="4" w:space="0" w:color="auto"/>
              <w:right w:val="single" w:sz="4" w:space="0" w:color="auto"/>
            </w:tcBorders>
            <w:shd w:val="clear" w:color="auto" w:fill="auto"/>
            <w:noWrap/>
            <w:vAlign w:val="center"/>
            <w:hideMark/>
          </w:tcPr>
          <w:p w14:paraId="20F86F06"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14:paraId="75C80B00"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02E3A38B" w14:textId="77777777" w:rsidTr="004C41B2">
        <w:trPr>
          <w:trHeight w:val="30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842EA93"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4435" w:type="dxa"/>
            <w:tcBorders>
              <w:top w:val="nil"/>
              <w:left w:val="nil"/>
              <w:bottom w:val="single" w:sz="4" w:space="0" w:color="auto"/>
              <w:right w:val="single" w:sz="4" w:space="0" w:color="auto"/>
            </w:tcBorders>
            <w:shd w:val="clear" w:color="auto" w:fill="auto"/>
            <w:vAlign w:val="center"/>
            <w:hideMark/>
          </w:tcPr>
          <w:p w14:paraId="7A2DDCDF" w14:textId="77777777" w:rsidR="004C41B2" w:rsidRDefault="004C41B2">
            <w:pPr>
              <w:rPr>
                <w:rFonts w:ascii="GHEA Grapalat" w:hAnsi="GHEA Grapalat" w:cs="Calibri"/>
                <w:b/>
                <w:bCs/>
                <w:color w:val="000000"/>
                <w:sz w:val="20"/>
                <w:szCs w:val="20"/>
              </w:rPr>
            </w:pPr>
            <w:r>
              <w:rPr>
                <w:rFonts w:ascii="GHEA Grapalat" w:hAnsi="GHEA Grapalat" w:cs="Calibri"/>
                <w:b/>
                <w:bCs/>
                <w:color w:val="000000"/>
                <w:sz w:val="20"/>
                <w:szCs w:val="20"/>
              </w:rPr>
              <w:t>ԱԱՀ 20%</w:t>
            </w:r>
          </w:p>
        </w:tc>
        <w:tc>
          <w:tcPr>
            <w:tcW w:w="1233" w:type="dxa"/>
            <w:tcBorders>
              <w:top w:val="nil"/>
              <w:left w:val="nil"/>
              <w:bottom w:val="single" w:sz="4" w:space="0" w:color="auto"/>
              <w:right w:val="single" w:sz="4" w:space="0" w:color="auto"/>
            </w:tcBorders>
            <w:shd w:val="clear" w:color="auto" w:fill="auto"/>
            <w:vAlign w:val="center"/>
            <w:hideMark/>
          </w:tcPr>
          <w:p w14:paraId="4C7F3E30"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733" w:type="dxa"/>
            <w:tcBorders>
              <w:top w:val="nil"/>
              <w:left w:val="nil"/>
              <w:bottom w:val="single" w:sz="4" w:space="0" w:color="auto"/>
              <w:right w:val="single" w:sz="4" w:space="0" w:color="auto"/>
            </w:tcBorders>
            <w:shd w:val="clear" w:color="auto" w:fill="auto"/>
            <w:vAlign w:val="center"/>
            <w:hideMark/>
          </w:tcPr>
          <w:p w14:paraId="488195EC"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1008" w:type="dxa"/>
            <w:tcBorders>
              <w:top w:val="nil"/>
              <w:left w:val="nil"/>
              <w:bottom w:val="single" w:sz="4" w:space="0" w:color="auto"/>
              <w:right w:val="single" w:sz="4" w:space="0" w:color="auto"/>
            </w:tcBorders>
            <w:shd w:val="clear" w:color="auto" w:fill="auto"/>
            <w:vAlign w:val="center"/>
            <w:hideMark/>
          </w:tcPr>
          <w:p w14:paraId="2E615A73" w14:textId="77777777" w:rsidR="004C41B2" w:rsidRDefault="004C41B2">
            <w:pPr>
              <w:jc w:val="center"/>
              <w:rPr>
                <w:rFonts w:ascii="Calibri" w:hAnsi="Calibri" w:cs="Calibri"/>
                <w:color w:val="000000"/>
                <w:sz w:val="20"/>
                <w:szCs w:val="20"/>
              </w:rPr>
            </w:pPr>
            <w:r>
              <w:rPr>
                <w:rFonts w:ascii="Calibri" w:hAnsi="Calibri" w:cs="Calibri"/>
                <w:color w:val="000000"/>
                <w:sz w:val="20"/>
                <w:szCs w:val="20"/>
              </w:rPr>
              <w:t>21.014</w:t>
            </w:r>
          </w:p>
        </w:tc>
        <w:tc>
          <w:tcPr>
            <w:tcW w:w="1260" w:type="dxa"/>
            <w:tcBorders>
              <w:top w:val="nil"/>
              <w:left w:val="nil"/>
              <w:bottom w:val="single" w:sz="4" w:space="0" w:color="auto"/>
              <w:right w:val="single" w:sz="4" w:space="0" w:color="auto"/>
            </w:tcBorders>
            <w:shd w:val="clear" w:color="auto" w:fill="auto"/>
            <w:noWrap/>
            <w:vAlign w:val="center"/>
            <w:hideMark/>
          </w:tcPr>
          <w:p w14:paraId="67D7ADD7"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14:paraId="5834F68F"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r w:rsidR="004C41B2" w14:paraId="6417868C" w14:textId="77777777" w:rsidTr="004C41B2">
        <w:trPr>
          <w:trHeight w:val="97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205CBEF" w14:textId="77777777" w:rsidR="004C41B2" w:rsidRDefault="004C41B2">
            <w:pPr>
              <w:jc w:val="center"/>
              <w:rPr>
                <w:rFonts w:ascii="GHEA Grapalat" w:hAnsi="GHEA Grapalat" w:cs="Calibri"/>
                <w:color w:val="000000"/>
                <w:sz w:val="20"/>
                <w:szCs w:val="20"/>
              </w:rPr>
            </w:pPr>
            <w:r>
              <w:rPr>
                <w:rFonts w:ascii="Calibri" w:hAnsi="Calibri" w:cs="Calibri"/>
                <w:color w:val="000000"/>
                <w:sz w:val="20"/>
                <w:szCs w:val="20"/>
              </w:rPr>
              <w:t> </w:t>
            </w:r>
          </w:p>
        </w:tc>
        <w:tc>
          <w:tcPr>
            <w:tcW w:w="4435" w:type="dxa"/>
            <w:tcBorders>
              <w:top w:val="nil"/>
              <w:left w:val="nil"/>
              <w:bottom w:val="single" w:sz="4" w:space="0" w:color="auto"/>
              <w:right w:val="single" w:sz="4" w:space="0" w:color="auto"/>
            </w:tcBorders>
            <w:shd w:val="clear" w:color="auto" w:fill="auto"/>
            <w:vAlign w:val="center"/>
            <w:hideMark/>
          </w:tcPr>
          <w:p w14:paraId="636D71C2" w14:textId="77777777" w:rsidR="004C41B2" w:rsidRDefault="004C41B2">
            <w:pPr>
              <w:rPr>
                <w:rFonts w:ascii="GHEA Grapalat" w:hAnsi="GHEA Grapalat" w:cs="Calibri"/>
                <w:b/>
                <w:bCs/>
                <w:color w:val="000000"/>
                <w:sz w:val="20"/>
                <w:szCs w:val="20"/>
              </w:rPr>
            </w:pPr>
            <w:proofErr w:type="spellStart"/>
            <w:r>
              <w:rPr>
                <w:rFonts w:ascii="GHEA Grapalat" w:hAnsi="GHEA Grapalat" w:cs="Calibri"/>
                <w:b/>
                <w:bCs/>
                <w:color w:val="000000"/>
                <w:sz w:val="20"/>
                <w:szCs w:val="20"/>
              </w:rPr>
              <w:t>Ընդամենը</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Ըստ</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միավորի</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առավելագույն</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գնի</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միջին</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հանրագումարի</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տոկոսային</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համամասնությամբ</w:t>
            </w:r>
            <w:proofErr w:type="spellEnd"/>
            <w:r>
              <w:rPr>
                <w:rFonts w:ascii="GHEA Grapalat" w:hAnsi="GHEA Grapalat" w:cs="Calibri"/>
                <w:b/>
                <w:bCs/>
                <w:color w:val="000000"/>
                <w:sz w:val="20"/>
                <w:szCs w:val="20"/>
              </w:rPr>
              <w:t xml:space="preserve">" </w:t>
            </w:r>
          </w:p>
        </w:tc>
        <w:tc>
          <w:tcPr>
            <w:tcW w:w="1233" w:type="dxa"/>
            <w:tcBorders>
              <w:top w:val="nil"/>
              <w:left w:val="nil"/>
              <w:bottom w:val="single" w:sz="4" w:space="0" w:color="auto"/>
              <w:right w:val="single" w:sz="4" w:space="0" w:color="auto"/>
            </w:tcBorders>
            <w:shd w:val="clear" w:color="auto" w:fill="auto"/>
            <w:vAlign w:val="center"/>
            <w:hideMark/>
          </w:tcPr>
          <w:p w14:paraId="78B1F976" w14:textId="77777777" w:rsidR="004C41B2" w:rsidRDefault="004C41B2">
            <w:pPr>
              <w:jc w:val="center"/>
              <w:rPr>
                <w:rFonts w:ascii="GHEA Grapalat" w:hAnsi="GHEA Grapalat" w:cs="Calibri"/>
                <w:b/>
                <w:bCs/>
                <w:color w:val="000000"/>
                <w:sz w:val="20"/>
                <w:szCs w:val="20"/>
              </w:rPr>
            </w:pPr>
            <w:r>
              <w:rPr>
                <w:rFonts w:ascii="Calibri" w:hAnsi="Calibri" w:cs="Calibri"/>
                <w:b/>
                <w:bCs/>
                <w:color w:val="000000"/>
                <w:sz w:val="20"/>
                <w:szCs w:val="20"/>
              </w:rPr>
              <w:t> </w:t>
            </w:r>
          </w:p>
        </w:tc>
        <w:tc>
          <w:tcPr>
            <w:tcW w:w="733" w:type="dxa"/>
            <w:tcBorders>
              <w:top w:val="nil"/>
              <w:left w:val="nil"/>
              <w:bottom w:val="single" w:sz="4" w:space="0" w:color="auto"/>
              <w:right w:val="single" w:sz="4" w:space="0" w:color="auto"/>
            </w:tcBorders>
            <w:shd w:val="clear" w:color="auto" w:fill="auto"/>
            <w:vAlign w:val="center"/>
            <w:hideMark/>
          </w:tcPr>
          <w:p w14:paraId="5EBC29D6" w14:textId="77777777" w:rsidR="004C41B2" w:rsidRDefault="004C41B2">
            <w:pPr>
              <w:jc w:val="center"/>
              <w:rPr>
                <w:rFonts w:ascii="GHEA Grapalat" w:hAnsi="GHEA Grapalat" w:cs="Calibri"/>
                <w:b/>
                <w:bCs/>
                <w:color w:val="000000"/>
                <w:sz w:val="20"/>
                <w:szCs w:val="20"/>
              </w:rPr>
            </w:pPr>
            <w:r>
              <w:rPr>
                <w:rFonts w:ascii="Calibri" w:hAnsi="Calibri" w:cs="Calibri"/>
                <w:b/>
                <w:bCs/>
                <w:color w:val="000000"/>
                <w:sz w:val="20"/>
                <w:szCs w:val="20"/>
              </w:rPr>
              <w:t> </w:t>
            </w:r>
          </w:p>
        </w:tc>
        <w:tc>
          <w:tcPr>
            <w:tcW w:w="1008" w:type="dxa"/>
            <w:tcBorders>
              <w:top w:val="nil"/>
              <w:left w:val="nil"/>
              <w:bottom w:val="single" w:sz="4" w:space="0" w:color="auto"/>
              <w:right w:val="single" w:sz="4" w:space="0" w:color="auto"/>
            </w:tcBorders>
            <w:shd w:val="clear" w:color="auto" w:fill="auto"/>
            <w:vAlign w:val="center"/>
            <w:hideMark/>
          </w:tcPr>
          <w:p w14:paraId="739DEE40" w14:textId="77777777" w:rsidR="004C41B2" w:rsidRDefault="004C41B2">
            <w:pPr>
              <w:jc w:val="center"/>
              <w:rPr>
                <w:rFonts w:ascii="Calibri" w:hAnsi="Calibri" w:cs="Calibri"/>
                <w:b/>
                <w:bCs/>
                <w:color w:val="000000"/>
                <w:sz w:val="20"/>
                <w:szCs w:val="20"/>
              </w:rPr>
            </w:pPr>
            <w:r>
              <w:rPr>
                <w:rFonts w:ascii="Calibri" w:hAnsi="Calibri" w:cs="Calibri"/>
                <w:b/>
                <w:bCs/>
                <w:color w:val="000000"/>
                <w:sz w:val="20"/>
                <w:szCs w:val="20"/>
              </w:rPr>
              <w:t>126.084</w:t>
            </w:r>
          </w:p>
        </w:tc>
        <w:tc>
          <w:tcPr>
            <w:tcW w:w="1260" w:type="dxa"/>
            <w:tcBorders>
              <w:top w:val="nil"/>
              <w:left w:val="nil"/>
              <w:bottom w:val="single" w:sz="4" w:space="0" w:color="auto"/>
              <w:right w:val="single" w:sz="4" w:space="0" w:color="auto"/>
            </w:tcBorders>
            <w:shd w:val="clear" w:color="auto" w:fill="auto"/>
            <w:noWrap/>
            <w:vAlign w:val="center"/>
            <w:hideMark/>
          </w:tcPr>
          <w:p w14:paraId="0CCA0297" w14:textId="77777777" w:rsidR="004C41B2" w:rsidRDefault="004C41B2">
            <w:pPr>
              <w:jc w:val="right"/>
              <w:rPr>
                <w:rFonts w:ascii="Calibri" w:hAnsi="Calibri" w:cs="Calibri"/>
                <w:color w:val="000000"/>
                <w:sz w:val="20"/>
                <w:szCs w:val="20"/>
              </w:rPr>
            </w:pPr>
            <w:r>
              <w:rPr>
                <w:rFonts w:ascii="Calibri" w:hAnsi="Calibri" w:cs="Calibri"/>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3CD21FB7" w14:textId="77777777" w:rsidR="004C41B2" w:rsidRDefault="004C41B2">
            <w:pPr>
              <w:rPr>
                <w:rFonts w:ascii="Calibri" w:hAnsi="Calibri" w:cs="Calibri"/>
                <w:color w:val="000000"/>
                <w:sz w:val="20"/>
                <w:szCs w:val="20"/>
              </w:rPr>
            </w:pPr>
            <w:r>
              <w:rPr>
                <w:rFonts w:ascii="Calibri" w:hAnsi="Calibri" w:cs="Calibri"/>
                <w:color w:val="000000"/>
                <w:sz w:val="20"/>
                <w:szCs w:val="20"/>
              </w:rPr>
              <w:t> </w:t>
            </w:r>
          </w:p>
        </w:tc>
      </w:tr>
    </w:tbl>
    <w:p w14:paraId="2850D808" w14:textId="77777777" w:rsidR="00DD34CC" w:rsidRDefault="00DD34CC" w:rsidP="00C414E2">
      <w:pPr>
        <w:rPr>
          <w:rFonts w:ascii="GHEA Grapalat" w:hAnsi="GHEA Grapalat" w:cs="Sylfaen"/>
          <w:b/>
          <w:color w:val="000000"/>
          <w:sz w:val="22"/>
          <w:szCs w:val="22"/>
          <w:lang w:val="hy-AM"/>
        </w:rPr>
      </w:pPr>
    </w:p>
    <w:p w14:paraId="6512AB59" w14:textId="77777777" w:rsidR="004C41B2" w:rsidRPr="004C41B2" w:rsidRDefault="004C41B2" w:rsidP="004C41B2">
      <w:pPr>
        <w:tabs>
          <w:tab w:val="left" w:pos="0"/>
        </w:tabs>
        <w:overflowPunct w:val="0"/>
        <w:autoSpaceDE w:val="0"/>
        <w:autoSpaceDN w:val="0"/>
        <w:adjustRightInd w:val="0"/>
        <w:spacing w:line="276" w:lineRule="auto"/>
        <w:contextualSpacing/>
        <w:jc w:val="both"/>
        <w:textAlignment w:val="baseline"/>
        <w:rPr>
          <w:rFonts w:ascii="GHEA Grapalat" w:hAnsi="GHEA Grapalat" w:cs="Sylfaen"/>
          <w:b/>
          <w:color w:val="000000"/>
          <w:sz w:val="22"/>
          <w:szCs w:val="22"/>
          <w:lang w:val="hy-AM"/>
        </w:rPr>
      </w:pPr>
      <w:r w:rsidRPr="004C41B2">
        <w:rPr>
          <w:rFonts w:ascii="GHEA Grapalat" w:hAnsi="GHEA Grapalat" w:cs="Sylfaen"/>
          <w:b/>
          <w:color w:val="000000"/>
          <w:sz w:val="22"/>
          <w:szCs w:val="22"/>
          <w:lang w:val="hy-AM"/>
        </w:rPr>
        <w:t>*Պատվիրատուն կարող է պահանջել վերը նշված բոլոր ծառայությունների մատուցումը մինչև  18 500 000  դրամի չափով</w:t>
      </w:r>
    </w:p>
    <w:p w14:paraId="36635D39" w14:textId="18445578" w:rsidR="00DD34CC" w:rsidRPr="00DD34CC" w:rsidRDefault="004C41B2" w:rsidP="004C41B2">
      <w:pPr>
        <w:tabs>
          <w:tab w:val="left" w:pos="0"/>
        </w:tabs>
        <w:overflowPunct w:val="0"/>
        <w:autoSpaceDE w:val="0"/>
        <w:autoSpaceDN w:val="0"/>
        <w:adjustRightInd w:val="0"/>
        <w:spacing w:line="276" w:lineRule="auto"/>
        <w:contextualSpacing/>
        <w:jc w:val="both"/>
        <w:textAlignment w:val="baseline"/>
        <w:rPr>
          <w:rFonts w:ascii="GHEA Grapalat" w:hAnsi="GHEA Grapalat" w:cs="Sylfaen"/>
          <w:b/>
          <w:color w:val="000000"/>
          <w:sz w:val="22"/>
          <w:szCs w:val="22"/>
          <w:lang w:val="hy-AM"/>
        </w:rPr>
      </w:pPr>
      <w:r w:rsidRPr="004C41B2">
        <w:rPr>
          <w:rFonts w:ascii="GHEA Grapalat" w:hAnsi="GHEA Grapalat" w:cs="Sylfaen"/>
          <w:b/>
          <w:color w:val="000000"/>
          <w:sz w:val="22"/>
          <w:szCs w:val="22"/>
          <w:lang w:val="hy-AM"/>
        </w:rPr>
        <w:t xml:space="preserve">** Աշխատանքները իրականացվելու են պատվիրատուի պատվեր-առաջադրանքի հիման վրա սահմանելով յուրաքանչյուր պատվեր-առաջադրանքի կատարման վերջնաժամկետ  </w:t>
      </w:r>
      <w:r w:rsidR="00DD34CC">
        <w:rPr>
          <w:rFonts w:ascii="GHEA Grapalat" w:hAnsi="GHEA Grapalat" w:cs="Sylfaen"/>
          <w:b/>
          <w:color w:val="000000"/>
          <w:sz w:val="22"/>
          <w:szCs w:val="22"/>
          <w:lang w:val="hy-AM"/>
        </w:rPr>
        <w:t>***</w:t>
      </w:r>
      <w:r w:rsidR="00DD34CC" w:rsidRPr="00DD34CC">
        <w:rPr>
          <w:rFonts w:ascii="GHEA Grapalat" w:hAnsi="GHEA Grapalat" w:cs="Sylfaen"/>
          <w:b/>
          <w:color w:val="000000"/>
          <w:sz w:val="22"/>
          <w:szCs w:val="22"/>
          <w:lang w:val="hy-AM"/>
        </w:rPr>
        <w:t xml:space="preserve">Պայմանագիրը կնքելուց հետո յուրաքանչյուր պատվերի կատարման արդյունքում կատարողին վճարվող գումարը հաշվարկվում է՝ հրավերով սահմանված միավոր գների և չափման միավորների, ինչպես նաև պատվերով նախատեսված քանակների արտադրյալից նվազեցնելով հրավերով նախատեսված տոկոսի և մասնակցի կողմից առաջարկված տոկոսի գումարի տարբերությունը:   </w:t>
      </w:r>
    </w:p>
    <w:p w14:paraId="2B5F85B8" w14:textId="33BDEDC8" w:rsidR="00C414E2" w:rsidRPr="00B03781" w:rsidRDefault="00B03781" w:rsidP="007678FA">
      <w:pPr>
        <w:jc w:val="both"/>
        <w:rPr>
          <w:rFonts w:ascii="GHEA Grapalat" w:hAnsi="GHEA Grapalat" w:cs="Sylfaen"/>
          <w:b/>
          <w:color w:val="000000"/>
          <w:sz w:val="22"/>
          <w:szCs w:val="22"/>
          <w:lang w:val="hy-AM"/>
        </w:rPr>
      </w:pPr>
      <w:r w:rsidRPr="00B03781">
        <w:rPr>
          <w:rFonts w:ascii="GHEA Grapalat" w:hAnsi="GHEA Grapalat" w:cs="Sylfaen"/>
          <w:b/>
          <w:color w:val="000000"/>
          <w:sz w:val="22"/>
          <w:szCs w:val="22"/>
          <w:lang w:val="hy-AM"/>
        </w:rPr>
        <w:t>*</w:t>
      </w:r>
      <w:r>
        <w:rPr>
          <w:rFonts w:ascii="GHEA Grapalat" w:hAnsi="GHEA Grapalat" w:cs="Sylfaen"/>
          <w:b/>
          <w:color w:val="000000"/>
          <w:sz w:val="22"/>
          <w:szCs w:val="22"/>
          <w:lang w:val="hy-AM"/>
        </w:rPr>
        <w:t>***</w:t>
      </w:r>
      <w:r w:rsidRPr="00B03781">
        <w:rPr>
          <w:rFonts w:ascii="GHEA Grapalat" w:hAnsi="GHEA Grapalat" w:cs="Sylfaen"/>
          <w:b/>
          <w:color w:val="000000"/>
          <w:sz w:val="22"/>
          <w:szCs w:val="22"/>
          <w:lang w:val="hy-AM"/>
        </w:rPr>
        <w:t xml:space="preserve"> Ծառայություններ մատուցողը պարտավոր է պատվիրատուի տեղեկացնելուց 24 ժամվա ընթացքում իրականացնել ծառայությունների մատուցումը։ Հիշյալ պայմանը չկատարելը հիմք է պայմանագրի լուծարման համար։</w:t>
      </w:r>
    </w:p>
    <w:p w14:paraId="430102EF" w14:textId="77777777" w:rsidR="00C414E2" w:rsidRPr="00A10A73" w:rsidRDefault="00C414E2" w:rsidP="007678FA">
      <w:pPr>
        <w:jc w:val="both"/>
        <w:rPr>
          <w:rFonts w:ascii="GHEA Grapalat" w:hAnsi="GHEA Grapalat"/>
          <w:b/>
          <w:bCs/>
          <w:lang w:val="af-ZA"/>
        </w:rPr>
      </w:pPr>
    </w:p>
    <w:p w14:paraId="23B61C02" w14:textId="0A99A2A3" w:rsidR="007678FA" w:rsidRPr="00E26C98" w:rsidRDefault="007678FA" w:rsidP="007678FA">
      <w:pPr>
        <w:jc w:val="both"/>
        <w:rPr>
          <w:rFonts w:ascii="GHEA Grapalat" w:hAnsi="GHEA Grapalat"/>
          <w:sz w:val="20"/>
          <w:lang w:val="hy-AM"/>
        </w:rPr>
      </w:pP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E26C98" w:rsidRDefault="007678FA" w:rsidP="007678FA">
      <w:pPr>
        <w:jc w:val="both"/>
        <w:rPr>
          <w:rFonts w:ascii="GHEA Grapalat" w:hAnsi="GHEA Grapalat"/>
          <w:i/>
          <w:sz w:val="20"/>
          <w:lang w:val="hy-AM"/>
        </w:rPr>
      </w:pPr>
      <w:r w:rsidRPr="00E26C98">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26C98" w:rsidRDefault="007678FA" w:rsidP="007678FA">
      <w:pPr>
        <w:jc w:val="both"/>
        <w:rPr>
          <w:rFonts w:ascii="GHEA Grapalat" w:hAnsi="GHEA Grapalat"/>
          <w:sz w:val="20"/>
          <w:lang w:val="hy-AM"/>
        </w:rPr>
      </w:pPr>
    </w:p>
    <w:p w14:paraId="21BC8508" w14:textId="77777777" w:rsidR="007678FA" w:rsidRPr="00E26C98"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59C5300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050F93EC" w14:textId="77777777" w:rsidR="006726D9" w:rsidRDefault="006726D9" w:rsidP="007678FA">
      <w:pPr>
        <w:jc w:val="right"/>
        <w:rPr>
          <w:rFonts w:ascii="GHEA Grapalat" w:hAnsi="GHEA Grapalat"/>
          <w:i/>
          <w:sz w:val="18"/>
          <w:lang w:val="hy-AM"/>
        </w:rPr>
      </w:pPr>
    </w:p>
    <w:p w14:paraId="7611CA3C" w14:textId="77777777" w:rsidR="00F2124B" w:rsidRDefault="00F2124B" w:rsidP="007678FA">
      <w:pPr>
        <w:jc w:val="right"/>
        <w:rPr>
          <w:rFonts w:ascii="GHEA Grapalat" w:hAnsi="GHEA Grapalat"/>
          <w:i/>
          <w:sz w:val="18"/>
          <w:lang w:val="hy-AM"/>
        </w:rPr>
      </w:pPr>
    </w:p>
    <w:p w14:paraId="3E905783" w14:textId="77777777" w:rsidR="00F2124B" w:rsidRDefault="00F2124B" w:rsidP="007678FA">
      <w:pPr>
        <w:jc w:val="right"/>
        <w:rPr>
          <w:rFonts w:ascii="GHEA Grapalat" w:hAnsi="GHEA Grapalat"/>
          <w:i/>
          <w:sz w:val="18"/>
          <w:lang w:val="hy-AM"/>
        </w:rPr>
      </w:pPr>
    </w:p>
    <w:p w14:paraId="5E120A48" w14:textId="77777777" w:rsidR="00F2124B" w:rsidRDefault="00F2124B" w:rsidP="007678FA">
      <w:pPr>
        <w:jc w:val="right"/>
        <w:rPr>
          <w:rFonts w:ascii="GHEA Grapalat" w:hAnsi="GHEA Grapalat"/>
          <w:i/>
          <w:sz w:val="18"/>
          <w:lang w:val="hy-AM"/>
        </w:rPr>
      </w:pPr>
    </w:p>
    <w:p w14:paraId="1B195BB2" w14:textId="77777777" w:rsidR="00F2124B" w:rsidRDefault="00F2124B" w:rsidP="007678FA">
      <w:pPr>
        <w:jc w:val="right"/>
        <w:rPr>
          <w:rFonts w:ascii="GHEA Grapalat" w:hAnsi="GHEA Grapalat"/>
          <w:i/>
          <w:sz w:val="18"/>
          <w:lang w:val="hy-AM"/>
        </w:rPr>
      </w:pPr>
    </w:p>
    <w:p w14:paraId="36F66FE3" w14:textId="77777777" w:rsidR="00F2124B" w:rsidRDefault="00F2124B" w:rsidP="007678FA">
      <w:pPr>
        <w:jc w:val="right"/>
        <w:rPr>
          <w:rFonts w:ascii="GHEA Grapalat" w:hAnsi="GHEA Grapalat"/>
          <w:i/>
          <w:sz w:val="18"/>
          <w:lang w:val="hy-AM"/>
        </w:rPr>
      </w:pPr>
    </w:p>
    <w:p w14:paraId="7184E255" w14:textId="77777777" w:rsidR="009A3A77" w:rsidRDefault="009A3A77" w:rsidP="007678FA">
      <w:pPr>
        <w:jc w:val="right"/>
        <w:rPr>
          <w:rFonts w:ascii="GHEA Grapalat" w:hAnsi="GHEA Grapalat"/>
          <w:i/>
          <w:sz w:val="18"/>
          <w:lang w:val="hy-AM"/>
        </w:rPr>
      </w:pPr>
    </w:p>
    <w:p w14:paraId="1BA06A2A" w14:textId="5C277A1F"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A3A77" w:rsidRDefault="007678FA" w:rsidP="007678FA">
      <w:pPr>
        <w:tabs>
          <w:tab w:val="left" w:pos="9540"/>
        </w:tabs>
        <w:rPr>
          <w:rFonts w:ascii="GHEA Grapalat" w:hAnsi="GHEA Grapalat"/>
          <w:sz w:val="20"/>
          <w:lang w:val="hy-AM"/>
        </w:rPr>
      </w:pPr>
    </w:p>
    <w:p w14:paraId="752981A1" w14:textId="77777777" w:rsidR="007678FA" w:rsidRPr="009A3A77"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621"/>
        <w:gridCol w:w="470"/>
        <w:gridCol w:w="470"/>
        <w:gridCol w:w="470"/>
        <w:gridCol w:w="470"/>
        <w:gridCol w:w="470"/>
        <w:gridCol w:w="470"/>
        <w:gridCol w:w="470"/>
        <w:gridCol w:w="470"/>
        <w:gridCol w:w="470"/>
        <w:gridCol w:w="470"/>
        <w:gridCol w:w="470"/>
        <w:gridCol w:w="470"/>
        <w:gridCol w:w="749"/>
      </w:tblGrid>
      <w:tr w:rsidR="007678FA" w:rsidRPr="00F566BF" w14:paraId="02E76D0A" w14:textId="77777777" w:rsidTr="00E26C98">
        <w:tc>
          <w:tcPr>
            <w:tcW w:w="1077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00103C" w14:paraId="272DFF80" w14:textId="77777777" w:rsidTr="00E26C98">
        <w:tc>
          <w:tcPr>
            <w:tcW w:w="1237"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621"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389" w:type="dxa"/>
            <w:gridSpan w:val="13"/>
            <w:vAlign w:val="center"/>
          </w:tcPr>
          <w:p w14:paraId="5CF4675B" w14:textId="630DA326"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E26C98">
              <w:rPr>
                <w:rFonts w:ascii="GHEA Grapalat" w:hAnsi="GHEA Grapalat"/>
                <w:sz w:val="18"/>
                <w:lang w:val="hy-AM"/>
              </w:rPr>
              <w:t>2</w:t>
            </w:r>
            <w:r w:rsidR="000D1881">
              <w:rPr>
                <w:rFonts w:ascii="GHEA Grapalat" w:hAnsi="GHEA Grapalat"/>
                <w:sz w:val="18"/>
                <w:lang w:val="hy-AM"/>
              </w:rPr>
              <w:t>4</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E26C98">
        <w:trPr>
          <w:trHeight w:val="1538"/>
        </w:trPr>
        <w:tc>
          <w:tcPr>
            <w:tcW w:w="1237"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621"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49"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68556E" w:rsidRPr="00F566BF" w14:paraId="4778FBF1" w14:textId="77777777" w:rsidTr="00E26C98">
        <w:trPr>
          <w:trHeight w:val="1538"/>
        </w:trPr>
        <w:tc>
          <w:tcPr>
            <w:tcW w:w="1237" w:type="dxa"/>
          </w:tcPr>
          <w:p w14:paraId="06510526" w14:textId="749CE641" w:rsidR="0068556E" w:rsidRPr="006726D9" w:rsidRDefault="0068556E" w:rsidP="0068556E">
            <w:pPr>
              <w:jc w:val="center"/>
              <w:rPr>
                <w:rFonts w:ascii="GHEA Grapalat" w:hAnsi="GHEA Grapalat"/>
                <w:sz w:val="20"/>
                <w:lang w:val="hy-AM"/>
              </w:rPr>
            </w:pPr>
            <w:r>
              <w:rPr>
                <w:rFonts w:ascii="GHEA Grapalat" w:hAnsi="GHEA Grapalat"/>
                <w:sz w:val="20"/>
                <w:lang w:val="hy-AM"/>
              </w:rPr>
              <w:t>1</w:t>
            </w:r>
          </w:p>
        </w:tc>
        <w:tc>
          <w:tcPr>
            <w:tcW w:w="1530" w:type="dxa"/>
          </w:tcPr>
          <w:p w14:paraId="6D3F3468" w14:textId="6ED8F13C" w:rsidR="0068556E" w:rsidRPr="00F2124B" w:rsidRDefault="0068556E" w:rsidP="0068556E">
            <w:pPr>
              <w:jc w:val="center"/>
              <w:rPr>
                <w:rFonts w:ascii="GHEA Grapalat" w:hAnsi="GHEA Grapalat"/>
                <w:sz w:val="20"/>
                <w:lang w:val="hy-AM"/>
              </w:rPr>
            </w:pPr>
            <w:r>
              <w:rPr>
                <w:rFonts w:ascii="GHEA Grapalat" w:hAnsi="GHEA Grapalat"/>
                <w:sz w:val="18"/>
                <w:szCs w:val="18"/>
                <w:lang w:val="hy-AM"/>
              </w:rPr>
              <w:t>60181100</w:t>
            </w:r>
            <w:r w:rsidRPr="008A2A69">
              <w:rPr>
                <w:rFonts w:ascii="GHEA Grapalat" w:hAnsi="GHEA Grapalat"/>
                <w:sz w:val="18"/>
                <w:szCs w:val="18"/>
              </w:rPr>
              <w:t>/5</w:t>
            </w:r>
            <w:r w:rsidR="00D74D71">
              <w:rPr>
                <w:rFonts w:ascii="GHEA Grapalat" w:hAnsi="GHEA Grapalat"/>
                <w:sz w:val="18"/>
                <w:szCs w:val="18"/>
                <w:lang w:val="hy-AM"/>
              </w:rPr>
              <w:t>0</w:t>
            </w:r>
            <w:r w:rsidR="004C41B2">
              <w:rPr>
                <w:rFonts w:ascii="GHEA Grapalat" w:hAnsi="GHEA Grapalat"/>
                <w:sz w:val="18"/>
                <w:szCs w:val="18"/>
                <w:lang w:val="hy-AM"/>
              </w:rPr>
              <w:t>1</w:t>
            </w:r>
          </w:p>
        </w:tc>
        <w:tc>
          <w:tcPr>
            <w:tcW w:w="1621" w:type="dxa"/>
          </w:tcPr>
          <w:p w14:paraId="2CCA5D10" w14:textId="7AC7BC65" w:rsidR="0068556E" w:rsidRPr="00F566BF" w:rsidRDefault="000E2020" w:rsidP="0068556E">
            <w:pPr>
              <w:jc w:val="center"/>
              <w:rPr>
                <w:rFonts w:ascii="GHEA Grapalat" w:hAnsi="GHEA Grapalat"/>
                <w:sz w:val="20"/>
                <w:lang w:val="es-ES"/>
              </w:rPr>
            </w:pPr>
            <w:r>
              <w:rPr>
                <w:rFonts w:ascii="GHEA Grapalat" w:hAnsi="GHEA Grapalat"/>
                <w:sz w:val="18"/>
                <w:szCs w:val="18"/>
                <w:lang w:val="hy-AM"/>
              </w:rPr>
              <w:t>Նոր Նորք</w:t>
            </w:r>
            <w:r w:rsidR="0068556E" w:rsidRPr="0068556E">
              <w:rPr>
                <w:rFonts w:ascii="GHEA Grapalat" w:hAnsi="GHEA Grapalat"/>
                <w:sz w:val="18"/>
                <w:szCs w:val="18"/>
                <w:lang w:val="hy-AM"/>
              </w:rPr>
              <w:t xml:space="preserve"> վարչական շրջանի տարածքում հրատապ լուծում պահանջող ծառայություններ</w:t>
            </w:r>
          </w:p>
        </w:tc>
        <w:tc>
          <w:tcPr>
            <w:tcW w:w="470" w:type="dxa"/>
          </w:tcPr>
          <w:p w14:paraId="6A60FC36" w14:textId="77777777" w:rsidR="0068556E" w:rsidRPr="00F566BF" w:rsidRDefault="0068556E" w:rsidP="0068556E">
            <w:pPr>
              <w:jc w:val="center"/>
              <w:rPr>
                <w:rFonts w:ascii="GHEA Grapalat" w:hAnsi="GHEA Grapalat"/>
                <w:sz w:val="20"/>
                <w:lang w:val="pt-BR"/>
              </w:rPr>
            </w:pPr>
          </w:p>
          <w:p w14:paraId="25B895CF" w14:textId="77777777" w:rsidR="0068556E" w:rsidRPr="00F566BF" w:rsidRDefault="0068556E" w:rsidP="0068556E">
            <w:pPr>
              <w:jc w:val="center"/>
              <w:rPr>
                <w:rFonts w:ascii="GHEA Grapalat" w:hAnsi="GHEA Grapalat"/>
                <w:sz w:val="20"/>
                <w:lang w:val="pt-BR"/>
              </w:rPr>
            </w:pPr>
          </w:p>
          <w:p w14:paraId="3557F925" w14:textId="77777777" w:rsidR="0068556E" w:rsidRPr="00F566BF" w:rsidRDefault="0068556E" w:rsidP="0068556E">
            <w:pPr>
              <w:jc w:val="center"/>
              <w:rPr>
                <w:rFonts w:ascii="GHEA Grapalat" w:hAnsi="GHEA Grapalat"/>
                <w:lang w:val="pt-BR"/>
              </w:rPr>
            </w:pPr>
            <w:r w:rsidRPr="00F566BF">
              <w:rPr>
                <w:rFonts w:ascii="GHEA Grapalat" w:hAnsi="GHEA Grapalat"/>
                <w:sz w:val="20"/>
                <w:lang w:val="pt-BR"/>
              </w:rPr>
              <w:t>... %</w:t>
            </w:r>
          </w:p>
        </w:tc>
        <w:tc>
          <w:tcPr>
            <w:tcW w:w="470" w:type="dxa"/>
          </w:tcPr>
          <w:p w14:paraId="0AFDDD35" w14:textId="77777777" w:rsidR="0068556E" w:rsidRPr="00F566BF" w:rsidRDefault="0068556E" w:rsidP="0068556E">
            <w:pPr>
              <w:jc w:val="center"/>
              <w:rPr>
                <w:rFonts w:ascii="GHEA Grapalat" w:hAnsi="GHEA Grapalat"/>
                <w:sz w:val="20"/>
                <w:lang w:val="pt-BR"/>
              </w:rPr>
            </w:pPr>
          </w:p>
          <w:p w14:paraId="481BE8C9" w14:textId="77777777" w:rsidR="0068556E" w:rsidRPr="00F566BF" w:rsidRDefault="0068556E" w:rsidP="0068556E">
            <w:pPr>
              <w:jc w:val="center"/>
              <w:rPr>
                <w:rFonts w:ascii="GHEA Grapalat" w:hAnsi="GHEA Grapalat"/>
                <w:sz w:val="20"/>
                <w:lang w:val="pt-BR"/>
              </w:rPr>
            </w:pPr>
          </w:p>
          <w:p w14:paraId="71BE3923" w14:textId="77777777" w:rsidR="0068556E" w:rsidRPr="00F566BF" w:rsidRDefault="0068556E" w:rsidP="0068556E">
            <w:pPr>
              <w:jc w:val="center"/>
              <w:rPr>
                <w:rFonts w:ascii="GHEA Grapalat" w:hAnsi="GHEA Grapalat"/>
                <w:lang w:val="pt-BR"/>
              </w:rPr>
            </w:pPr>
            <w:r w:rsidRPr="00F566BF">
              <w:rPr>
                <w:rFonts w:ascii="GHEA Grapalat" w:hAnsi="GHEA Grapalat"/>
                <w:sz w:val="20"/>
                <w:lang w:val="pt-BR"/>
              </w:rPr>
              <w:t>... %</w:t>
            </w:r>
          </w:p>
        </w:tc>
        <w:tc>
          <w:tcPr>
            <w:tcW w:w="470" w:type="dxa"/>
          </w:tcPr>
          <w:p w14:paraId="29A2F6EA" w14:textId="77777777" w:rsidR="0068556E" w:rsidRPr="00F566BF" w:rsidRDefault="0068556E" w:rsidP="0068556E">
            <w:pPr>
              <w:jc w:val="center"/>
              <w:rPr>
                <w:rFonts w:ascii="GHEA Grapalat" w:hAnsi="GHEA Grapalat"/>
                <w:sz w:val="20"/>
                <w:lang w:val="pt-BR"/>
              </w:rPr>
            </w:pPr>
          </w:p>
          <w:p w14:paraId="6BE74AF1" w14:textId="77777777" w:rsidR="0068556E" w:rsidRPr="00F566BF" w:rsidRDefault="0068556E" w:rsidP="0068556E">
            <w:pPr>
              <w:jc w:val="center"/>
              <w:rPr>
                <w:rFonts w:ascii="GHEA Grapalat" w:hAnsi="GHEA Grapalat"/>
                <w:sz w:val="20"/>
                <w:lang w:val="pt-BR"/>
              </w:rPr>
            </w:pPr>
          </w:p>
          <w:p w14:paraId="2332FAE3" w14:textId="77777777"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68556E" w:rsidRPr="00F566BF" w:rsidRDefault="0068556E" w:rsidP="0068556E">
            <w:pPr>
              <w:jc w:val="center"/>
              <w:rPr>
                <w:rFonts w:ascii="GHEA Grapalat" w:hAnsi="GHEA Grapalat"/>
                <w:sz w:val="20"/>
                <w:lang w:val="pt-BR"/>
              </w:rPr>
            </w:pPr>
          </w:p>
          <w:p w14:paraId="35D4B542" w14:textId="77777777" w:rsidR="0068556E" w:rsidRPr="00F566BF" w:rsidRDefault="0068556E" w:rsidP="0068556E">
            <w:pPr>
              <w:jc w:val="center"/>
              <w:rPr>
                <w:rFonts w:ascii="GHEA Grapalat" w:hAnsi="GHEA Grapalat"/>
                <w:sz w:val="20"/>
                <w:lang w:val="pt-BR"/>
              </w:rPr>
            </w:pPr>
          </w:p>
          <w:p w14:paraId="3C3A791F" w14:textId="77777777"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A45736E" w14:textId="77777777" w:rsidR="0068556E" w:rsidRPr="00F566BF" w:rsidRDefault="0068556E" w:rsidP="0068556E">
            <w:pPr>
              <w:jc w:val="center"/>
              <w:rPr>
                <w:rFonts w:ascii="GHEA Grapalat" w:hAnsi="GHEA Grapalat"/>
                <w:sz w:val="20"/>
                <w:lang w:val="pt-BR"/>
              </w:rPr>
            </w:pPr>
          </w:p>
          <w:p w14:paraId="4569FC48" w14:textId="77777777" w:rsidR="0068556E" w:rsidRPr="00F566BF" w:rsidRDefault="0068556E" w:rsidP="0068556E">
            <w:pPr>
              <w:jc w:val="center"/>
              <w:rPr>
                <w:rFonts w:ascii="GHEA Grapalat" w:hAnsi="GHEA Grapalat"/>
                <w:sz w:val="20"/>
                <w:lang w:val="pt-BR"/>
              </w:rPr>
            </w:pPr>
          </w:p>
          <w:p w14:paraId="0E002E46" w14:textId="77777777"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68556E" w:rsidRPr="00F566BF" w:rsidRDefault="0068556E" w:rsidP="0068556E">
            <w:pPr>
              <w:jc w:val="center"/>
              <w:rPr>
                <w:rFonts w:ascii="GHEA Grapalat" w:hAnsi="GHEA Grapalat"/>
                <w:sz w:val="20"/>
                <w:lang w:val="pt-BR"/>
              </w:rPr>
            </w:pPr>
          </w:p>
          <w:p w14:paraId="5956FB9A" w14:textId="77777777" w:rsidR="0068556E" w:rsidRPr="00F566BF" w:rsidRDefault="0068556E" w:rsidP="0068556E">
            <w:pPr>
              <w:jc w:val="center"/>
              <w:rPr>
                <w:rFonts w:ascii="GHEA Grapalat" w:hAnsi="GHEA Grapalat"/>
                <w:sz w:val="20"/>
                <w:lang w:val="pt-BR"/>
              </w:rPr>
            </w:pPr>
          </w:p>
          <w:p w14:paraId="78FF2EEA" w14:textId="77777777"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0B7BD64" w14:textId="77777777" w:rsidR="0068556E" w:rsidRPr="00F566BF" w:rsidRDefault="0068556E" w:rsidP="0068556E">
            <w:pPr>
              <w:jc w:val="center"/>
              <w:rPr>
                <w:rFonts w:ascii="GHEA Grapalat" w:hAnsi="GHEA Grapalat"/>
                <w:sz w:val="20"/>
                <w:lang w:val="pt-BR"/>
              </w:rPr>
            </w:pPr>
          </w:p>
          <w:p w14:paraId="53E9A53B" w14:textId="77777777" w:rsidR="0068556E" w:rsidRPr="00F566BF" w:rsidRDefault="0068556E" w:rsidP="0068556E">
            <w:pPr>
              <w:jc w:val="center"/>
              <w:rPr>
                <w:rFonts w:ascii="GHEA Grapalat" w:hAnsi="GHEA Grapalat"/>
                <w:sz w:val="20"/>
                <w:lang w:val="pt-BR"/>
              </w:rPr>
            </w:pPr>
          </w:p>
          <w:p w14:paraId="4574A4AC" w14:textId="77777777"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876607F" w14:textId="77777777" w:rsidR="0068556E" w:rsidRPr="00F566BF" w:rsidRDefault="0068556E" w:rsidP="0068556E">
            <w:pPr>
              <w:jc w:val="center"/>
              <w:rPr>
                <w:rFonts w:ascii="GHEA Grapalat" w:hAnsi="GHEA Grapalat"/>
                <w:sz w:val="20"/>
                <w:lang w:val="pt-BR"/>
              </w:rPr>
            </w:pPr>
          </w:p>
          <w:p w14:paraId="6060A93F" w14:textId="77777777" w:rsidR="0068556E" w:rsidRPr="00F566BF" w:rsidRDefault="0068556E" w:rsidP="0068556E">
            <w:pPr>
              <w:jc w:val="center"/>
              <w:rPr>
                <w:rFonts w:ascii="GHEA Grapalat" w:hAnsi="GHEA Grapalat"/>
                <w:sz w:val="20"/>
                <w:lang w:val="pt-BR"/>
              </w:rPr>
            </w:pPr>
          </w:p>
          <w:p w14:paraId="41771D75" w14:textId="7749D02B"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84AF2A6" w14:textId="77777777" w:rsidR="0068556E" w:rsidRPr="00F566BF" w:rsidRDefault="0068556E" w:rsidP="0068556E">
            <w:pPr>
              <w:jc w:val="center"/>
              <w:rPr>
                <w:rFonts w:ascii="GHEA Grapalat" w:hAnsi="GHEA Grapalat"/>
                <w:sz w:val="20"/>
                <w:lang w:val="pt-BR"/>
              </w:rPr>
            </w:pPr>
          </w:p>
          <w:p w14:paraId="5E4B81E6" w14:textId="77777777" w:rsidR="0068556E" w:rsidRPr="00F566BF" w:rsidRDefault="0068556E" w:rsidP="0068556E">
            <w:pPr>
              <w:jc w:val="center"/>
              <w:rPr>
                <w:rFonts w:ascii="GHEA Grapalat" w:hAnsi="GHEA Grapalat"/>
                <w:sz w:val="20"/>
                <w:lang w:val="pt-BR"/>
              </w:rPr>
            </w:pPr>
          </w:p>
          <w:p w14:paraId="3105C606" w14:textId="11C34C38"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9282BA8" w14:textId="77777777" w:rsidR="0068556E" w:rsidRPr="00F566BF" w:rsidRDefault="0068556E" w:rsidP="0068556E">
            <w:pPr>
              <w:jc w:val="center"/>
              <w:rPr>
                <w:rFonts w:ascii="GHEA Grapalat" w:hAnsi="GHEA Grapalat"/>
                <w:sz w:val="20"/>
                <w:lang w:val="pt-BR"/>
              </w:rPr>
            </w:pPr>
          </w:p>
          <w:p w14:paraId="451FBC46" w14:textId="77777777" w:rsidR="0068556E" w:rsidRPr="00F566BF" w:rsidRDefault="0068556E" w:rsidP="0068556E">
            <w:pPr>
              <w:jc w:val="center"/>
              <w:rPr>
                <w:rFonts w:ascii="GHEA Grapalat" w:hAnsi="GHEA Grapalat"/>
                <w:sz w:val="20"/>
                <w:lang w:val="pt-BR"/>
              </w:rPr>
            </w:pPr>
          </w:p>
          <w:p w14:paraId="05AD19F7" w14:textId="6D86A703"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E505D95" w14:textId="77777777" w:rsidR="0068556E" w:rsidRPr="00F566BF" w:rsidRDefault="0068556E" w:rsidP="0068556E">
            <w:pPr>
              <w:jc w:val="center"/>
              <w:rPr>
                <w:rFonts w:ascii="GHEA Grapalat" w:hAnsi="GHEA Grapalat"/>
                <w:sz w:val="20"/>
                <w:lang w:val="pt-BR"/>
              </w:rPr>
            </w:pPr>
          </w:p>
          <w:p w14:paraId="1C22FE17" w14:textId="77777777" w:rsidR="0068556E" w:rsidRPr="00F566BF" w:rsidRDefault="0068556E" w:rsidP="0068556E">
            <w:pPr>
              <w:jc w:val="center"/>
              <w:rPr>
                <w:rFonts w:ascii="GHEA Grapalat" w:hAnsi="GHEA Grapalat"/>
                <w:sz w:val="20"/>
                <w:lang w:val="pt-BR"/>
              </w:rPr>
            </w:pPr>
          </w:p>
          <w:p w14:paraId="052AAB1C" w14:textId="057A6DA2"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814657C" w14:textId="77777777" w:rsidR="0068556E" w:rsidRPr="00F566BF" w:rsidRDefault="0068556E" w:rsidP="0068556E">
            <w:pPr>
              <w:jc w:val="center"/>
              <w:rPr>
                <w:rFonts w:ascii="GHEA Grapalat" w:hAnsi="GHEA Grapalat"/>
                <w:sz w:val="20"/>
                <w:lang w:val="pt-BR"/>
              </w:rPr>
            </w:pPr>
          </w:p>
          <w:p w14:paraId="418643A0" w14:textId="77777777" w:rsidR="0068556E" w:rsidRPr="00F566BF" w:rsidRDefault="0068556E" w:rsidP="0068556E">
            <w:pPr>
              <w:jc w:val="center"/>
              <w:rPr>
                <w:rFonts w:ascii="GHEA Grapalat" w:hAnsi="GHEA Grapalat"/>
                <w:sz w:val="20"/>
                <w:lang w:val="pt-BR"/>
              </w:rPr>
            </w:pPr>
          </w:p>
          <w:p w14:paraId="20E27A48" w14:textId="56DD3B72" w:rsidR="0068556E" w:rsidRPr="00F566BF" w:rsidRDefault="0068556E" w:rsidP="0068556E">
            <w:pPr>
              <w:jc w:val="center"/>
              <w:rPr>
                <w:rFonts w:ascii="GHEA Grapalat" w:hAnsi="GHEA Grapalat" w:cs="Arial"/>
                <w:sz w:val="18"/>
                <w:szCs w:val="18"/>
                <w:lang w:val="pt-BR"/>
              </w:rPr>
            </w:pPr>
            <w:r w:rsidRPr="00F566BF">
              <w:rPr>
                <w:rFonts w:ascii="GHEA Grapalat" w:hAnsi="GHEA Grapalat"/>
                <w:sz w:val="20"/>
                <w:lang w:val="pt-BR"/>
              </w:rPr>
              <w:t>... %</w:t>
            </w:r>
          </w:p>
        </w:tc>
        <w:tc>
          <w:tcPr>
            <w:tcW w:w="749" w:type="dxa"/>
          </w:tcPr>
          <w:p w14:paraId="77FFA3C0" w14:textId="77777777" w:rsidR="0068556E" w:rsidRPr="00F566BF" w:rsidRDefault="0068556E" w:rsidP="0068556E">
            <w:pPr>
              <w:jc w:val="center"/>
              <w:rPr>
                <w:rFonts w:ascii="GHEA Grapalat" w:hAnsi="GHEA Grapalat"/>
                <w:sz w:val="20"/>
                <w:lang w:val="pt-BR"/>
              </w:rPr>
            </w:pPr>
          </w:p>
          <w:p w14:paraId="2539F709" w14:textId="77777777" w:rsidR="0068556E" w:rsidRPr="00F566BF" w:rsidRDefault="0068556E" w:rsidP="0068556E">
            <w:pPr>
              <w:jc w:val="center"/>
              <w:rPr>
                <w:rFonts w:ascii="GHEA Grapalat" w:hAnsi="GHEA Grapalat"/>
                <w:sz w:val="20"/>
                <w:lang w:val="pt-BR"/>
              </w:rPr>
            </w:pPr>
          </w:p>
          <w:p w14:paraId="684C056C" w14:textId="3BC6E6EB" w:rsidR="0068556E" w:rsidRPr="00F566BF" w:rsidRDefault="0068556E" w:rsidP="0068556E">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D17762">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F566BF" w:rsidDel="004B29A5" w14:paraId="68A217E3" w14:textId="77777777" w:rsidTr="00E53C12">
        <w:trPr>
          <w:tblCellSpacing w:w="7" w:type="dxa"/>
          <w:jc w:val="center"/>
        </w:trPr>
        <w:tc>
          <w:tcPr>
            <w:tcW w:w="0" w:type="auto"/>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00103C"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D17762">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E2AF" w14:textId="77777777" w:rsidR="00D17762" w:rsidRDefault="00D17762">
      <w:r>
        <w:separator/>
      </w:r>
    </w:p>
  </w:endnote>
  <w:endnote w:type="continuationSeparator" w:id="0">
    <w:p w14:paraId="48AC1363" w14:textId="77777777" w:rsidR="00D17762" w:rsidRDefault="00D17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E7276" w14:textId="77777777" w:rsidR="00D17762" w:rsidRDefault="00D17762">
      <w:r>
        <w:separator/>
      </w:r>
    </w:p>
  </w:footnote>
  <w:footnote w:type="continuationSeparator" w:id="0">
    <w:p w14:paraId="421B8342" w14:textId="77777777" w:rsidR="00D17762" w:rsidRDefault="00D17762">
      <w:r>
        <w:continuationSeparator/>
      </w:r>
    </w:p>
  </w:footnote>
  <w:footnote w:id="1">
    <w:p w14:paraId="0C407555" w14:textId="7273BA69" w:rsidR="00F15FB2" w:rsidRPr="00837190" w:rsidRDefault="00F15FB2" w:rsidP="00837190">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474FCB9A" w14:textId="77777777" w:rsidR="00F15FB2" w:rsidRPr="00C602DA" w:rsidRDefault="00F15FB2" w:rsidP="00271FE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r w:rsidRPr="00C602DA">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5B429E79" w14:textId="77777777" w:rsidR="00F15FB2" w:rsidRPr="00C602DA" w:rsidRDefault="00F15FB2" w:rsidP="00271FE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C602DA">
        <w:rPr>
          <w:rFonts w:ascii="GHEA Grapalat" w:hAnsi="GHEA Grapalat" w:cs="Sylfaen"/>
          <w:i/>
          <w:sz w:val="16"/>
          <w:szCs w:val="16"/>
          <w:lang w:val="en-US"/>
        </w:rPr>
        <w:t xml:space="preserve">հիման վրա, </w:t>
      </w:r>
    </w:p>
    <w:p w14:paraId="02ADD41E" w14:textId="25C66565" w:rsidR="00F15FB2" w:rsidRPr="00271FEB" w:rsidRDefault="00F15FB2" w:rsidP="00271FEB">
      <w:pPr>
        <w:pStyle w:val="FootnoteText"/>
        <w:rPr>
          <w:rFonts w:asciiTheme="minorHAnsi" w:hAnsiTheme="minorHAnsi"/>
        </w:rPr>
      </w:pPr>
      <w:r w:rsidRPr="00C602DA">
        <w:rPr>
          <w:rFonts w:ascii="GHEA Grapalat" w:hAnsi="GHEA Grapalat" w:cs="Sylfaen"/>
          <w:i/>
          <w:sz w:val="16"/>
          <w:szCs w:val="16"/>
          <w:lang w:val="en-US"/>
        </w:rPr>
        <w:t xml:space="preserve"> - գնման հայտով տվյալ ընթացակարգի շրջանակում գնվելիք ծառայության</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C602DA">
        <w:rPr>
          <w:rFonts w:ascii="GHEA Grapalat" w:hAnsi="GHEA Grapalat" w:cs="Sylfaen"/>
          <w:i/>
          <w:sz w:val="16"/>
          <w:szCs w:val="16"/>
          <w:lang w:val="en-US"/>
        </w:rPr>
        <w:t>գինը</w:t>
      </w:r>
      <w:r>
        <w:rPr>
          <w:rFonts w:ascii="GHEA Grapalat" w:hAnsi="GHEA Grapalat" w:cs="Sylfaen"/>
          <w:i/>
          <w:sz w:val="16"/>
          <w:szCs w:val="16"/>
          <w:lang w:val="en-US"/>
        </w:rPr>
        <w:t>)</w:t>
      </w:r>
      <w:r w:rsidRPr="00C602DA">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C602DA">
        <w:rPr>
          <w:rFonts w:ascii="GHEA Grapalat" w:hAnsi="GHEA Grapalat" w:cs="Sylfaen"/>
          <w:i/>
          <w:sz w:val="16"/>
          <w:szCs w:val="16"/>
          <w:lang w:val="en-US"/>
        </w:rPr>
        <w:t>մլն. ՀՀ դրամը</w:t>
      </w:r>
    </w:p>
  </w:footnote>
  <w:footnote w:id="4">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551107CF" w14:textId="7CA27306" w:rsidR="00F15FB2" w:rsidRPr="00954C1B" w:rsidRDefault="00F15FB2">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6">
    <w:p w14:paraId="66D59C0C" w14:textId="3DD8ED36" w:rsidR="00F15FB2" w:rsidRPr="004B72E3" w:rsidRDefault="00F15FB2"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F15FB2" w:rsidRPr="004B72E3" w:rsidRDefault="00F15FB2"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F15FB2" w:rsidRPr="00A70EAF" w:rsidRDefault="00F15FB2"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1F04C71A" w14:textId="77777777" w:rsidR="00F15FB2" w:rsidRPr="001B25D3" w:rsidRDefault="00F15FB2"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F15FB2" w:rsidRPr="001B25D3" w:rsidRDefault="00F15FB2"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F15FB2" w:rsidRPr="001B25D3" w:rsidRDefault="00F15FB2"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F15FB2" w:rsidRPr="00334EFB" w:rsidRDefault="00F15FB2">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8">
    <w:p w14:paraId="12A926AE" w14:textId="363EF402" w:rsidR="00F15FB2" w:rsidRPr="008519CC" w:rsidRDefault="00F15FB2"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F15FB2" w:rsidRPr="008519CC" w:rsidRDefault="00F15FB2" w:rsidP="00A70EAF">
      <w:pPr>
        <w:pStyle w:val="FootnoteText"/>
        <w:rPr>
          <w:rFonts w:ascii="Times New Roman" w:hAnsi="Times New Roman"/>
          <w:vertAlign w:val="superscript"/>
          <w:lang w:val="hy-AM"/>
        </w:rPr>
      </w:pPr>
    </w:p>
    <w:p w14:paraId="00BA68F3" w14:textId="10E5BE1B" w:rsidR="00F15FB2" w:rsidRPr="00A70EAF" w:rsidRDefault="00F15FB2">
      <w:pPr>
        <w:pStyle w:val="FootnoteText"/>
        <w:rPr>
          <w:rFonts w:asciiTheme="minorHAnsi" w:hAnsiTheme="minorHAnsi"/>
          <w:lang w:val="hy-AM"/>
        </w:rPr>
      </w:pPr>
    </w:p>
  </w:footnote>
  <w:footnote w:id="9">
    <w:p w14:paraId="2EDB7FEB" w14:textId="109E5BE9" w:rsidR="00F15FB2" w:rsidRPr="004F02AD" w:rsidRDefault="00F15FB2">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10">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1">
    <w:p w14:paraId="524D5786" w14:textId="77777777" w:rsidR="00A5045F" w:rsidRPr="001E7733" w:rsidRDefault="00A5045F" w:rsidP="00A5045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7C2399DA" w14:textId="77777777" w:rsidR="00A5045F" w:rsidRPr="0054162F" w:rsidDel="00856FDE" w:rsidRDefault="00A5045F" w:rsidP="00A5045F">
      <w:pPr>
        <w:pStyle w:val="FootnoteText"/>
        <w:rPr>
          <w:del w:id="9" w:author="User" w:date="2019-05-26T09:57:00Z"/>
          <w:i/>
          <w:color w:val="FF0000"/>
          <w:lang w:val="af-ZA"/>
        </w:rPr>
      </w:pPr>
    </w:p>
  </w:footnote>
  <w:footnote w:id="12">
    <w:p w14:paraId="589EF936" w14:textId="0C9C60A1" w:rsidR="00F15FB2" w:rsidRPr="00334EFB" w:rsidRDefault="00F15FB2"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3">
    <w:p w14:paraId="48811B7F" w14:textId="1255CD5A" w:rsidR="00334EFB" w:rsidRPr="00334EFB" w:rsidRDefault="00F15FB2"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334EFB" w:rsidRPr="00D66974" w:rsidRDefault="00334EF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F15FB2" w:rsidRPr="00C25873" w:rsidRDefault="00F15FB2">
      <w:pPr>
        <w:pStyle w:val="FootnoteText"/>
        <w:rPr>
          <w:rFonts w:asciiTheme="minorHAnsi" w:hAnsiTheme="minorHAnsi"/>
          <w:lang w:val="hy-AM"/>
        </w:rPr>
      </w:pPr>
    </w:p>
  </w:footnote>
  <w:footnote w:id="14">
    <w:p w14:paraId="3118507F" w14:textId="77777777" w:rsidR="00F15FB2" w:rsidRPr="00D40735" w:rsidRDefault="00F15FB2"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F15FB2" w:rsidRPr="00DF6AA5" w:rsidRDefault="00F15FB2" w:rsidP="00C25873">
      <w:pPr>
        <w:pStyle w:val="FootnoteText"/>
        <w:rPr>
          <w:rFonts w:ascii="Sylfaen" w:hAnsi="Sylfaen"/>
          <w:lang w:val="af-ZA"/>
        </w:rPr>
      </w:pPr>
    </w:p>
    <w:p w14:paraId="4E9B949D" w14:textId="5C7289AB" w:rsidR="00F15FB2" w:rsidRPr="00C25873" w:rsidRDefault="00F15FB2">
      <w:pPr>
        <w:pStyle w:val="FootnoteText"/>
        <w:rPr>
          <w:rFonts w:asciiTheme="minorHAnsi" w:hAnsiTheme="minorHAnsi"/>
          <w:lang w:val="af-ZA"/>
        </w:rPr>
      </w:pPr>
    </w:p>
  </w:footnote>
  <w:footnote w:id="15">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16">
    <w:p w14:paraId="50B463E2" w14:textId="5208C808" w:rsidR="00F15FB2" w:rsidRPr="00D66974" w:rsidRDefault="00F15FB2"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F15FB2" w:rsidRPr="00D66974" w:rsidRDefault="00F15FB2">
      <w:pPr>
        <w:pStyle w:val="FootnoteText"/>
        <w:rPr>
          <w:rFonts w:asciiTheme="minorHAnsi" w:hAnsiTheme="minorHAnsi"/>
          <w:lang w:val="hy-AM"/>
        </w:rPr>
      </w:pPr>
    </w:p>
  </w:footnote>
  <w:footnote w:id="17">
    <w:p w14:paraId="705443CE" w14:textId="77777777" w:rsidR="00F15FB2" w:rsidRPr="00D66974" w:rsidRDefault="00F15FB2"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95DE8">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F15FB2" w:rsidRPr="00D66974" w:rsidRDefault="00F15FB2"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14:paraId="48DEA8DB" w14:textId="77777777" w:rsidR="00F15FB2" w:rsidRPr="00CD51B9" w:rsidRDefault="00F15FB2"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F15FB2" w:rsidRPr="00D66974" w:rsidRDefault="00F15FB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EE2C4C"/>
    <w:multiLevelType w:val="hybridMultilevel"/>
    <w:tmpl w:val="58E492B0"/>
    <w:lvl w:ilvl="0" w:tplc="847AB60C">
      <w:start w:val="1"/>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95F79"/>
    <w:multiLevelType w:val="hybridMultilevel"/>
    <w:tmpl w:val="F4DC5D4E"/>
    <w:lvl w:ilvl="0" w:tplc="6D6EAB52">
      <w:start w:val="8"/>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C10B35"/>
    <w:multiLevelType w:val="hybridMultilevel"/>
    <w:tmpl w:val="522858E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05751998">
    <w:abstractNumId w:val="22"/>
  </w:num>
  <w:num w:numId="2" w16cid:durableId="447357259">
    <w:abstractNumId w:val="7"/>
  </w:num>
  <w:num w:numId="3" w16cid:durableId="1654873493">
    <w:abstractNumId w:val="19"/>
  </w:num>
  <w:num w:numId="4" w16cid:durableId="4065895">
    <w:abstractNumId w:val="14"/>
  </w:num>
  <w:num w:numId="5" w16cid:durableId="145365404">
    <w:abstractNumId w:val="24"/>
  </w:num>
  <w:num w:numId="6" w16cid:durableId="6832555">
    <w:abstractNumId w:val="22"/>
    <w:lvlOverride w:ilvl="0">
      <w:startOverride w:val="1"/>
    </w:lvlOverride>
    <w:lvlOverride w:ilvl="1"/>
    <w:lvlOverride w:ilvl="2"/>
    <w:lvlOverride w:ilvl="3"/>
    <w:lvlOverride w:ilvl="4"/>
    <w:lvlOverride w:ilvl="5"/>
    <w:lvlOverride w:ilvl="6"/>
    <w:lvlOverride w:ilvl="7"/>
    <w:lvlOverride w:ilvl="8"/>
  </w:num>
  <w:num w:numId="7" w16cid:durableId="1516646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739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236050">
    <w:abstractNumId w:val="16"/>
  </w:num>
  <w:num w:numId="10" w16cid:durableId="526990118">
    <w:abstractNumId w:val="4"/>
  </w:num>
  <w:num w:numId="11" w16cid:durableId="8069310">
    <w:abstractNumId w:val="6"/>
  </w:num>
  <w:num w:numId="12" w16cid:durableId="2127960336">
    <w:abstractNumId w:val="29"/>
  </w:num>
  <w:num w:numId="13" w16cid:durableId="1514688892">
    <w:abstractNumId w:val="26"/>
  </w:num>
  <w:num w:numId="14" w16cid:durableId="936139183">
    <w:abstractNumId w:val="10"/>
  </w:num>
  <w:num w:numId="15" w16cid:durableId="1047414752">
    <w:abstractNumId w:val="27"/>
  </w:num>
  <w:num w:numId="16" w16cid:durableId="1436709861">
    <w:abstractNumId w:val="13"/>
  </w:num>
  <w:num w:numId="17" w16cid:durableId="1234849157">
    <w:abstractNumId w:val="5"/>
  </w:num>
  <w:num w:numId="18" w16cid:durableId="1457410849">
    <w:abstractNumId w:val="1"/>
  </w:num>
  <w:num w:numId="19" w16cid:durableId="1750730640">
    <w:abstractNumId w:val="3"/>
  </w:num>
  <w:num w:numId="20" w16cid:durableId="1418477303">
    <w:abstractNumId w:val="2"/>
  </w:num>
  <w:num w:numId="21" w16cid:durableId="1110933106">
    <w:abstractNumId w:val="30"/>
  </w:num>
  <w:num w:numId="22" w16cid:durableId="1042630668">
    <w:abstractNumId w:val="28"/>
  </w:num>
  <w:num w:numId="23" w16cid:durableId="26108672">
    <w:abstractNumId w:val="23"/>
  </w:num>
  <w:num w:numId="24" w16cid:durableId="1534071707">
    <w:abstractNumId w:val="0"/>
  </w:num>
  <w:num w:numId="25" w16cid:durableId="466824890">
    <w:abstractNumId w:val="12"/>
  </w:num>
  <w:num w:numId="26" w16cid:durableId="1124928370">
    <w:abstractNumId w:val="15"/>
  </w:num>
  <w:num w:numId="27" w16cid:durableId="100078751">
    <w:abstractNumId w:val="21"/>
  </w:num>
  <w:num w:numId="28" w16cid:durableId="677193124">
    <w:abstractNumId w:val="9"/>
  </w:num>
  <w:num w:numId="29" w16cid:durableId="1776830023">
    <w:abstractNumId w:val="8"/>
  </w:num>
  <w:num w:numId="30" w16cid:durableId="974144258">
    <w:abstractNumId w:val="11"/>
  </w:num>
  <w:num w:numId="31" w16cid:durableId="15430175">
    <w:abstractNumId w:val="20"/>
  </w:num>
  <w:num w:numId="32" w16cid:durableId="295061701">
    <w:abstractNumId w:val="18"/>
  </w:num>
  <w:num w:numId="33" w16cid:durableId="289476780">
    <w:abstractNumId w:val="17"/>
  </w:num>
  <w:num w:numId="34" w16cid:durableId="1662081755">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03C"/>
    <w:rsid w:val="000013D6"/>
    <w:rsid w:val="000016BB"/>
    <w:rsid w:val="00002C23"/>
    <w:rsid w:val="000031E3"/>
    <w:rsid w:val="000033BC"/>
    <w:rsid w:val="00003DF0"/>
    <w:rsid w:val="000043D3"/>
    <w:rsid w:val="000048B5"/>
    <w:rsid w:val="00004D46"/>
    <w:rsid w:val="0000514C"/>
    <w:rsid w:val="000058CF"/>
    <w:rsid w:val="00005D17"/>
    <w:rsid w:val="00005D30"/>
    <w:rsid w:val="000076A1"/>
    <w:rsid w:val="0000776B"/>
    <w:rsid w:val="0001095E"/>
    <w:rsid w:val="0001156A"/>
    <w:rsid w:val="00012347"/>
    <w:rsid w:val="00012E2C"/>
    <w:rsid w:val="00013093"/>
    <w:rsid w:val="000132F3"/>
    <w:rsid w:val="000133C7"/>
    <w:rsid w:val="00013C24"/>
    <w:rsid w:val="00014775"/>
    <w:rsid w:val="000149F3"/>
    <w:rsid w:val="00017159"/>
    <w:rsid w:val="00017484"/>
    <w:rsid w:val="000206DA"/>
    <w:rsid w:val="00020C83"/>
    <w:rsid w:val="00021831"/>
    <w:rsid w:val="00021C2E"/>
    <w:rsid w:val="00023384"/>
    <w:rsid w:val="000238FE"/>
    <w:rsid w:val="000246E6"/>
    <w:rsid w:val="00025353"/>
    <w:rsid w:val="0002546A"/>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65B"/>
    <w:rsid w:val="00037DDE"/>
    <w:rsid w:val="000408D8"/>
    <w:rsid w:val="000431E3"/>
    <w:rsid w:val="0004387F"/>
    <w:rsid w:val="00046BAC"/>
    <w:rsid w:val="00047327"/>
    <w:rsid w:val="0004759D"/>
    <w:rsid w:val="0005035B"/>
    <w:rsid w:val="00050F95"/>
    <w:rsid w:val="00051202"/>
    <w:rsid w:val="00051490"/>
    <w:rsid w:val="00051B7F"/>
    <w:rsid w:val="00052AF7"/>
    <w:rsid w:val="00052F61"/>
    <w:rsid w:val="000537FF"/>
    <w:rsid w:val="00053AEF"/>
    <w:rsid w:val="00053BFB"/>
    <w:rsid w:val="000545B4"/>
    <w:rsid w:val="000550DA"/>
    <w:rsid w:val="00055129"/>
    <w:rsid w:val="00055195"/>
    <w:rsid w:val="00055CC2"/>
    <w:rsid w:val="000563AA"/>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1881"/>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020"/>
    <w:rsid w:val="000E207E"/>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98E"/>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4D1"/>
    <w:rsid w:val="00116E47"/>
    <w:rsid w:val="00117020"/>
    <w:rsid w:val="00117964"/>
    <w:rsid w:val="00117DAA"/>
    <w:rsid w:val="00122E1E"/>
    <w:rsid w:val="00122ED4"/>
    <w:rsid w:val="001242C4"/>
    <w:rsid w:val="00124461"/>
    <w:rsid w:val="00125AB7"/>
    <w:rsid w:val="001276C9"/>
    <w:rsid w:val="00127929"/>
    <w:rsid w:val="00130202"/>
    <w:rsid w:val="001305C6"/>
    <w:rsid w:val="00131E9C"/>
    <w:rsid w:val="001322B8"/>
    <w:rsid w:val="00132FA8"/>
    <w:rsid w:val="001330C0"/>
    <w:rsid w:val="00133A5A"/>
    <w:rsid w:val="00133A7E"/>
    <w:rsid w:val="00133CE4"/>
    <w:rsid w:val="00134D6E"/>
    <w:rsid w:val="00134DC5"/>
    <w:rsid w:val="00134E80"/>
    <w:rsid w:val="0013511F"/>
    <w:rsid w:val="001355F9"/>
    <w:rsid w:val="00135840"/>
    <w:rsid w:val="001369CB"/>
    <w:rsid w:val="001377BA"/>
    <w:rsid w:val="00137A5C"/>
    <w:rsid w:val="001402B5"/>
    <w:rsid w:val="00142496"/>
    <w:rsid w:val="00143BD7"/>
    <w:rsid w:val="00143E8C"/>
    <w:rsid w:val="00144359"/>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5E5"/>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731E"/>
    <w:rsid w:val="001A0B80"/>
    <w:rsid w:val="001A23A6"/>
    <w:rsid w:val="001A2579"/>
    <w:rsid w:val="001A2F72"/>
    <w:rsid w:val="001A3FEC"/>
    <w:rsid w:val="001A43A4"/>
    <w:rsid w:val="001A48BE"/>
    <w:rsid w:val="001A4EF7"/>
    <w:rsid w:val="001A5BC8"/>
    <w:rsid w:val="001A5C02"/>
    <w:rsid w:val="001B078F"/>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0C96"/>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581F"/>
    <w:rsid w:val="0020701A"/>
    <w:rsid w:val="0020729F"/>
    <w:rsid w:val="00207CF7"/>
    <w:rsid w:val="002100B3"/>
    <w:rsid w:val="002101F2"/>
    <w:rsid w:val="002106E6"/>
    <w:rsid w:val="00210F0C"/>
    <w:rsid w:val="00211425"/>
    <w:rsid w:val="002115A9"/>
    <w:rsid w:val="00213263"/>
    <w:rsid w:val="002137E6"/>
    <w:rsid w:val="00213EB8"/>
    <w:rsid w:val="0021455A"/>
    <w:rsid w:val="00215C40"/>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0B1"/>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051"/>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D26"/>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6A"/>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465C"/>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754"/>
    <w:rsid w:val="00307237"/>
    <w:rsid w:val="00307F3C"/>
    <w:rsid w:val="003101E4"/>
    <w:rsid w:val="0031086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6DD"/>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477B"/>
    <w:rsid w:val="003C53D4"/>
    <w:rsid w:val="003C5E16"/>
    <w:rsid w:val="003C6392"/>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1E1E"/>
    <w:rsid w:val="003E246C"/>
    <w:rsid w:val="003E2931"/>
    <w:rsid w:val="003E316E"/>
    <w:rsid w:val="003E3996"/>
    <w:rsid w:val="003E3B26"/>
    <w:rsid w:val="003E3FD0"/>
    <w:rsid w:val="003E4184"/>
    <w:rsid w:val="003E617F"/>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8EF"/>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CA2"/>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C91"/>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8BB"/>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3B05"/>
    <w:rsid w:val="00496328"/>
    <w:rsid w:val="00496E18"/>
    <w:rsid w:val="004974D8"/>
    <w:rsid w:val="00497F18"/>
    <w:rsid w:val="004A1734"/>
    <w:rsid w:val="004A1C5D"/>
    <w:rsid w:val="004A1CC7"/>
    <w:rsid w:val="004A3051"/>
    <w:rsid w:val="004A3507"/>
    <w:rsid w:val="004A4D69"/>
    <w:rsid w:val="004A5B84"/>
    <w:rsid w:val="004A712A"/>
    <w:rsid w:val="004A7722"/>
    <w:rsid w:val="004B0A7C"/>
    <w:rsid w:val="004B2363"/>
    <w:rsid w:val="004B24A0"/>
    <w:rsid w:val="004B28E1"/>
    <w:rsid w:val="004B29B7"/>
    <w:rsid w:val="004B2F56"/>
    <w:rsid w:val="004B383E"/>
    <w:rsid w:val="004B4580"/>
    <w:rsid w:val="004B5522"/>
    <w:rsid w:val="004B59FC"/>
    <w:rsid w:val="004B61C2"/>
    <w:rsid w:val="004B6A3E"/>
    <w:rsid w:val="004B6D52"/>
    <w:rsid w:val="004B7B69"/>
    <w:rsid w:val="004B7C9F"/>
    <w:rsid w:val="004C090C"/>
    <w:rsid w:val="004C17D2"/>
    <w:rsid w:val="004C1D9B"/>
    <w:rsid w:val="004C217A"/>
    <w:rsid w:val="004C289B"/>
    <w:rsid w:val="004C35CD"/>
    <w:rsid w:val="004C3803"/>
    <w:rsid w:val="004C41B2"/>
    <w:rsid w:val="004C5CE8"/>
    <w:rsid w:val="004C5CF3"/>
    <w:rsid w:val="004C7731"/>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276"/>
    <w:rsid w:val="004E0603"/>
    <w:rsid w:val="004E10D5"/>
    <w:rsid w:val="004E120F"/>
    <w:rsid w:val="004E144F"/>
    <w:rsid w:val="004E1503"/>
    <w:rsid w:val="004E1977"/>
    <w:rsid w:val="004E1B0A"/>
    <w:rsid w:val="004E1C8E"/>
    <w:rsid w:val="004E233F"/>
    <w:rsid w:val="004E27C5"/>
    <w:rsid w:val="004E2F96"/>
    <w:rsid w:val="004E2FC6"/>
    <w:rsid w:val="004E34F8"/>
    <w:rsid w:val="004E383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56B"/>
    <w:rsid w:val="00507752"/>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2D2"/>
    <w:rsid w:val="005162B1"/>
    <w:rsid w:val="005167C7"/>
    <w:rsid w:val="00516DDC"/>
    <w:rsid w:val="005170F3"/>
    <w:rsid w:val="00520884"/>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32"/>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476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67A10"/>
    <w:rsid w:val="005716B8"/>
    <w:rsid w:val="00571702"/>
    <w:rsid w:val="00571A83"/>
    <w:rsid w:val="00571F29"/>
    <w:rsid w:val="005739AB"/>
    <w:rsid w:val="00574CD1"/>
    <w:rsid w:val="005754F7"/>
    <w:rsid w:val="00575725"/>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653"/>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C3D"/>
    <w:rsid w:val="005B0CAD"/>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7B3"/>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299"/>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094"/>
    <w:rsid w:val="005E79C4"/>
    <w:rsid w:val="005E7CE7"/>
    <w:rsid w:val="005F1793"/>
    <w:rsid w:val="005F1B96"/>
    <w:rsid w:val="005F1DBB"/>
    <w:rsid w:val="005F1F95"/>
    <w:rsid w:val="005F35FC"/>
    <w:rsid w:val="005F425D"/>
    <w:rsid w:val="005F53F2"/>
    <w:rsid w:val="005F7C1D"/>
    <w:rsid w:val="00600CC7"/>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186"/>
    <w:rsid w:val="00635B42"/>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6D9"/>
    <w:rsid w:val="00672E7B"/>
    <w:rsid w:val="0067579A"/>
    <w:rsid w:val="00675B71"/>
    <w:rsid w:val="00676178"/>
    <w:rsid w:val="00677658"/>
    <w:rsid w:val="00677C72"/>
    <w:rsid w:val="00680A96"/>
    <w:rsid w:val="006818C6"/>
    <w:rsid w:val="0068556E"/>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6DC"/>
    <w:rsid w:val="006A5862"/>
    <w:rsid w:val="006A6D19"/>
    <w:rsid w:val="006B0116"/>
    <w:rsid w:val="006B0566"/>
    <w:rsid w:val="006B1E29"/>
    <w:rsid w:val="006B2536"/>
    <w:rsid w:val="006B2824"/>
    <w:rsid w:val="006B2F02"/>
    <w:rsid w:val="006B3482"/>
    <w:rsid w:val="006B35EA"/>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6D9"/>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031"/>
    <w:rsid w:val="0076368E"/>
    <w:rsid w:val="0076384C"/>
    <w:rsid w:val="00763EF7"/>
    <w:rsid w:val="00764AAD"/>
    <w:rsid w:val="0076751D"/>
    <w:rsid w:val="00767670"/>
    <w:rsid w:val="0076785A"/>
    <w:rsid w:val="007678FA"/>
    <w:rsid w:val="00767AD3"/>
    <w:rsid w:val="00767B04"/>
    <w:rsid w:val="007706D9"/>
    <w:rsid w:val="00771A74"/>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1BB"/>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5D3A"/>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276"/>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0D9B"/>
    <w:rsid w:val="008013DA"/>
    <w:rsid w:val="00801BD6"/>
    <w:rsid w:val="00804243"/>
    <w:rsid w:val="0080437A"/>
    <w:rsid w:val="008061D6"/>
    <w:rsid w:val="008069F0"/>
    <w:rsid w:val="00807178"/>
    <w:rsid w:val="0080763E"/>
    <w:rsid w:val="00807F1E"/>
    <w:rsid w:val="00807F3B"/>
    <w:rsid w:val="0081018C"/>
    <w:rsid w:val="008105B4"/>
    <w:rsid w:val="00811D16"/>
    <w:rsid w:val="008128C9"/>
    <w:rsid w:val="008138CD"/>
    <w:rsid w:val="00814170"/>
    <w:rsid w:val="0081420E"/>
    <w:rsid w:val="00814DBD"/>
    <w:rsid w:val="00816184"/>
    <w:rsid w:val="00816505"/>
    <w:rsid w:val="00820257"/>
    <w:rsid w:val="008203E5"/>
    <w:rsid w:val="0082102B"/>
    <w:rsid w:val="00821851"/>
    <w:rsid w:val="00821921"/>
    <w:rsid w:val="008223F5"/>
    <w:rsid w:val="008225FF"/>
    <w:rsid w:val="00822942"/>
    <w:rsid w:val="008229D3"/>
    <w:rsid w:val="00824D37"/>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4F49"/>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2712"/>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37"/>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1EED"/>
    <w:rsid w:val="00902BB9"/>
    <w:rsid w:val="00902D0C"/>
    <w:rsid w:val="009030CA"/>
    <w:rsid w:val="00903778"/>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AC2"/>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6EE0"/>
    <w:rsid w:val="009771B9"/>
    <w:rsid w:val="009775DB"/>
    <w:rsid w:val="0098011A"/>
    <w:rsid w:val="009813C4"/>
    <w:rsid w:val="00981540"/>
    <w:rsid w:val="0098244A"/>
    <w:rsid w:val="00982655"/>
    <w:rsid w:val="009833F1"/>
    <w:rsid w:val="0098370E"/>
    <w:rsid w:val="00983AF5"/>
    <w:rsid w:val="00984456"/>
    <w:rsid w:val="00984BDB"/>
    <w:rsid w:val="00985291"/>
    <w:rsid w:val="00987E76"/>
    <w:rsid w:val="00987F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883"/>
    <w:rsid w:val="009A2FDE"/>
    <w:rsid w:val="009A30B4"/>
    <w:rsid w:val="009A3A77"/>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06B"/>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07A6D"/>
    <w:rsid w:val="00A10743"/>
    <w:rsid w:val="00A10A73"/>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3E19"/>
    <w:rsid w:val="00A34587"/>
    <w:rsid w:val="00A363C5"/>
    <w:rsid w:val="00A37070"/>
    <w:rsid w:val="00A370FD"/>
    <w:rsid w:val="00A40446"/>
    <w:rsid w:val="00A4071E"/>
    <w:rsid w:val="00A408CE"/>
    <w:rsid w:val="00A40984"/>
    <w:rsid w:val="00A42216"/>
    <w:rsid w:val="00A42D1F"/>
    <w:rsid w:val="00A42E71"/>
    <w:rsid w:val="00A43166"/>
    <w:rsid w:val="00A4360B"/>
    <w:rsid w:val="00A4426D"/>
    <w:rsid w:val="00A45178"/>
    <w:rsid w:val="00A45662"/>
    <w:rsid w:val="00A45946"/>
    <w:rsid w:val="00A45D0A"/>
    <w:rsid w:val="00A4729F"/>
    <w:rsid w:val="00A5045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0E34"/>
    <w:rsid w:val="00A61746"/>
    <w:rsid w:val="00A619F2"/>
    <w:rsid w:val="00A61F96"/>
    <w:rsid w:val="00A6220B"/>
    <w:rsid w:val="00A63118"/>
    <w:rsid w:val="00A63445"/>
    <w:rsid w:val="00A63EB8"/>
    <w:rsid w:val="00A64339"/>
    <w:rsid w:val="00A65307"/>
    <w:rsid w:val="00A65C38"/>
    <w:rsid w:val="00A660E4"/>
    <w:rsid w:val="00A66431"/>
    <w:rsid w:val="00A6756D"/>
    <w:rsid w:val="00A67723"/>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9D4"/>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4D53"/>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4F"/>
    <w:rsid w:val="00AC018F"/>
    <w:rsid w:val="00AC082E"/>
    <w:rsid w:val="00AC12AD"/>
    <w:rsid w:val="00AC191A"/>
    <w:rsid w:val="00AC1B9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6C3"/>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78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3BA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BE7"/>
    <w:rsid w:val="00B51D9F"/>
    <w:rsid w:val="00B52987"/>
    <w:rsid w:val="00B52C16"/>
    <w:rsid w:val="00B5319F"/>
    <w:rsid w:val="00B53B93"/>
    <w:rsid w:val="00B53D73"/>
    <w:rsid w:val="00B53F46"/>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609"/>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0475"/>
    <w:rsid w:val="00BA3554"/>
    <w:rsid w:val="00BA450F"/>
    <w:rsid w:val="00BA5920"/>
    <w:rsid w:val="00BA5D9A"/>
    <w:rsid w:val="00BA632C"/>
    <w:rsid w:val="00BA64B8"/>
    <w:rsid w:val="00BA6543"/>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4EB"/>
    <w:rsid w:val="00BC4594"/>
    <w:rsid w:val="00BC49F0"/>
    <w:rsid w:val="00BC6493"/>
    <w:rsid w:val="00BC6807"/>
    <w:rsid w:val="00BC6E1C"/>
    <w:rsid w:val="00BC6EE1"/>
    <w:rsid w:val="00BC6FA9"/>
    <w:rsid w:val="00BC723A"/>
    <w:rsid w:val="00BD0588"/>
    <w:rsid w:val="00BD0D0A"/>
    <w:rsid w:val="00BD1B59"/>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26"/>
    <w:rsid w:val="00C00E33"/>
    <w:rsid w:val="00C010D8"/>
    <w:rsid w:val="00C0193C"/>
    <w:rsid w:val="00C01D1F"/>
    <w:rsid w:val="00C024D3"/>
    <w:rsid w:val="00C029B6"/>
    <w:rsid w:val="00C03431"/>
    <w:rsid w:val="00C03509"/>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29B4"/>
    <w:rsid w:val="00C343BF"/>
    <w:rsid w:val="00C34414"/>
    <w:rsid w:val="00C3484C"/>
    <w:rsid w:val="00C35169"/>
    <w:rsid w:val="00C358EA"/>
    <w:rsid w:val="00C364E8"/>
    <w:rsid w:val="00C3797F"/>
    <w:rsid w:val="00C4095B"/>
    <w:rsid w:val="00C414E2"/>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957"/>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BAD"/>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5FD"/>
    <w:rsid w:val="00C95B0F"/>
    <w:rsid w:val="00C95DE8"/>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7A0"/>
    <w:rsid w:val="00CD0B41"/>
    <w:rsid w:val="00CD1686"/>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958"/>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446"/>
    <w:rsid w:val="00CF61E5"/>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17762"/>
    <w:rsid w:val="00D200C6"/>
    <w:rsid w:val="00D20DD6"/>
    <w:rsid w:val="00D219A5"/>
    <w:rsid w:val="00D21F8D"/>
    <w:rsid w:val="00D22464"/>
    <w:rsid w:val="00D22972"/>
    <w:rsid w:val="00D23CDE"/>
    <w:rsid w:val="00D23FD7"/>
    <w:rsid w:val="00D24929"/>
    <w:rsid w:val="00D265B6"/>
    <w:rsid w:val="00D26E4A"/>
    <w:rsid w:val="00D26FCF"/>
    <w:rsid w:val="00D271BC"/>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4D71"/>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2688"/>
    <w:rsid w:val="00D93027"/>
    <w:rsid w:val="00D94074"/>
    <w:rsid w:val="00D95780"/>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04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363"/>
    <w:rsid w:val="00DC3470"/>
    <w:rsid w:val="00DC4068"/>
    <w:rsid w:val="00DC5332"/>
    <w:rsid w:val="00DC567F"/>
    <w:rsid w:val="00DC59F5"/>
    <w:rsid w:val="00DC6229"/>
    <w:rsid w:val="00DC6663"/>
    <w:rsid w:val="00DC6735"/>
    <w:rsid w:val="00DC6FEB"/>
    <w:rsid w:val="00DC769E"/>
    <w:rsid w:val="00DC7A3F"/>
    <w:rsid w:val="00DD2498"/>
    <w:rsid w:val="00DD322C"/>
    <w:rsid w:val="00DD34CC"/>
    <w:rsid w:val="00DD3E3D"/>
    <w:rsid w:val="00DD4BE2"/>
    <w:rsid w:val="00DD4F48"/>
    <w:rsid w:val="00DD51F0"/>
    <w:rsid w:val="00DD56AA"/>
    <w:rsid w:val="00DD5CF9"/>
    <w:rsid w:val="00DD66E7"/>
    <w:rsid w:val="00DD6FDA"/>
    <w:rsid w:val="00DD7E40"/>
    <w:rsid w:val="00DE1323"/>
    <w:rsid w:val="00DE134D"/>
    <w:rsid w:val="00DE13BC"/>
    <w:rsid w:val="00DE1B2F"/>
    <w:rsid w:val="00DE1C00"/>
    <w:rsid w:val="00DE1C5E"/>
    <w:rsid w:val="00DE26E4"/>
    <w:rsid w:val="00DE3538"/>
    <w:rsid w:val="00DE3C28"/>
    <w:rsid w:val="00DE4085"/>
    <w:rsid w:val="00DE417A"/>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269"/>
    <w:rsid w:val="00E25D59"/>
    <w:rsid w:val="00E260D5"/>
    <w:rsid w:val="00E2620A"/>
    <w:rsid w:val="00E26A48"/>
    <w:rsid w:val="00E26C98"/>
    <w:rsid w:val="00E26DCE"/>
    <w:rsid w:val="00E30D12"/>
    <w:rsid w:val="00E31A0F"/>
    <w:rsid w:val="00E326DD"/>
    <w:rsid w:val="00E327B8"/>
    <w:rsid w:val="00E34189"/>
    <w:rsid w:val="00E35AB3"/>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5E8"/>
    <w:rsid w:val="00E71155"/>
    <w:rsid w:val="00E71CEE"/>
    <w:rsid w:val="00E73057"/>
    <w:rsid w:val="00E7346A"/>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E9A"/>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CC1"/>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A2D"/>
    <w:rsid w:val="00F16EF4"/>
    <w:rsid w:val="00F1738A"/>
    <w:rsid w:val="00F20B78"/>
    <w:rsid w:val="00F20CF5"/>
    <w:rsid w:val="00F20DA5"/>
    <w:rsid w:val="00F2124B"/>
    <w:rsid w:val="00F213D0"/>
    <w:rsid w:val="00F215B1"/>
    <w:rsid w:val="00F21992"/>
    <w:rsid w:val="00F21C25"/>
    <w:rsid w:val="00F23100"/>
    <w:rsid w:val="00F23379"/>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6BD"/>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8BB"/>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81E"/>
    <w:rsid w:val="00FE20B2"/>
    <w:rsid w:val="00FE4310"/>
    <w:rsid w:val="00FE54DC"/>
    <w:rsid w:val="00FE5743"/>
    <w:rsid w:val="00FE64CF"/>
    <w:rsid w:val="00FE6521"/>
    <w:rsid w:val="00FE6532"/>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1"/>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71725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083852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88724023">
      <w:bodyDiv w:val="1"/>
      <w:marLeft w:val="0"/>
      <w:marRight w:val="0"/>
      <w:marTop w:val="0"/>
      <w:marBottom w:val="0"/>
      <w:divBdr>
        <w:top w:val="none" w:sz="0" w:space="0" w:color="auto"/>
        <w:left w:val="none" w:sz="0" w:space="0" w:color="auto"/>
        <w:bottom w:val="none" w:sz="0" w:space="0" w:color="auto"/>
        <w:right w:val="none" w:sz="0" w:space="0" w:color="auto"/>
      </w:divBdr>
    </w:div>
    <w:div w:id="750591317">
      <w:bodyDiv w:val="1"/>
      <w:marLeft w:val="0"/>
      <w:marRight w:val="0"/>
      <w:marTop w:val="0"/>
      <w:marBottom w:val="0"/>
      <w:divBdr>
        <w:top w:val="none" w:sz="0" w:space="0" w:color="auto"/>
        <w:left w:val="none" w:sz="0" w:space="0" w:color="auto"/>
        <w:bottom w:val="none" w:sz="0" w:space="0" w:color="auto"/>
        <w:right w:val="none" w:sz="0" w:space="0" w:color="auto"/>
      </w:divBdr>
    </w:div>
    <w:div w:id="76869834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2728852">
      <w:bodyDiv w:val="1"/>
      <w:marLeft w:val="0"/>
      <w:marRight w:val="0"/>
      <w:marTop w:val="0"/>
      <w:marBottom w:val="0"/>
      <w:divBdr>
        <w:top w:val="none" w:sz="0" w:space="0" w:color="auto"/>
        <w:left w:val="none" w:sz="0" w:space="0" w:color="auto"/>
        <w:bottom w:val="none" w:sz="0" w:space="0" w:color="auto"/>
        <w:right w:val="none" w:sz="0" w:space="0" w:color="auto"/>
      </w:divBdr>
    </w:div>
    <w:div w:id="1532450730">
      <w:bodyDiv w:val="1"/>
      <w:marLeft w:val="0"/>
      <w:marRight w:val="0"/>
      <w:marTop w:val="0"/>
      <w:marBottom w:val="0"/>
      <w:divBdr>
        <w:top w:val="none" w:sz="0" w:space="0" w:color="auto"/>
        <w:left w:val="none" w:sz="0" w:space="0" w:color="auto"/>
        <w:bottom w:val="none" w:sz="0" w:space="0" w:color="auto"/>
        <w:right w:val="none" w:sz="0" w:space="0" w:color="auto"/>
      </w:divBdr>
    </w:div>
    <w:div w:id="156506618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059919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68</Pages>
  <Words>20356</Words>
  <Characters>116031</Characters>
  <Application>Microsoft Office Word</Application>
  <DocSecurity>0</DocSecurity>
  <Lines>966</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136115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254</cp:revision>
  <cp:lastPrinted>2018-02-16T07:12:00Z</cp:lastPrinted>
  <dcterms:created xsi:type="dcterms:W3CDTF">2022-10-31T11:36:00Z</dcterms:created>
  <dcterms:modified xsi:type="dcterms:W3CDTF">2024-01-26T08:58:00Z</dcterms:modified>
</cp:coreProperties>
</file>